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537C6" w14:textId="067569DE" w:rsidR="00153952" w:rsidRPr="002B2CB4" w:rsidRDefault="004C2E90" w:rsidP="00202F9F">
      <w:pPr>
        <w:ind w:right="142"/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</w:pPr>
      <w:r w:rsidRPr="00650002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Science on Stage </w:t>
      </w:r>
      <w:r w:rsidR="00202F9F" w:rsidRPr="00650002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Germany </w:t>
      </w:r>
      <w:r w:rsidRPr="00650002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offers grants </w:t>
      </w:r>
      <w:r w:rsidR="00D0122D" w:rsidRPr="00650002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of up to €</w:t>
      </w:r>
      <w:r w:rsidR="008B4F8E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500</w:t>
      </w:r>
      <w:r w:rsidR="00D0122D" w:rsidRPr="00650002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 per </w:t>
      </w:r>
      <w:r w:rsidR="005E1D3C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eve</w:t>
      </w:r>
      <w:r w:rsidR="002B32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nt</w:t>
      </w:r>
      <w:r w:rsidR="00202F9F" w:rsidRPr="00650002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 for teacher training activities</w:t>
      </w:r>
      <w:r w:rsidR="008B4F8E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 </w:t>
      </w:r>
      <w:r w:rsidR="00202F9F" w:rsidRPr="00650002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(workshops, </w:t>
      </w:r>
      <w:r w:rsidR="008B4F8E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seminars</w:t>
      </w:r>
      <w:r w:rsidR="00202F9F" w:rsidRPr="00650002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, etc.).</w:t>
      </w:r>
      <w:r w:rsidR="008B4F8E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 </w:t>
      </w:r>
      <w:r w:rsidR="002B2CB4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The aim is to support </w:t>
      </w:r>
      <w:r w:rsidR="002B2CB4" w:rsidRPr="00ED18C9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  <w:lang w:val="en-GB"/>
        </w:rPr>
        <w:t>teachers' professional development in the field of AI literacy and AI competencies</w:t>
      </w:r>
      <w:r w:rsidR="002B2CB4" w:rsidRPr="002B2CB4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.</w:t>
      </w:r>
    </w:p>
    <w:p w14:paraId="1017BD99" w14:textId="77777777" w:rsidR="00202F9F" w:rsidRDefault="00202F9F" w:rsidP="00202F9F">
      <w:pPr>
        <w:ind w:right="1843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0A77F2CD" w14:textId="0C7143F1" w:rsidR="00942C43" w:rsidRDefault="00543737" w:rsidP="00942C43">
      <w:pPr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543737">
        <w:rPr>
          <w:rFonts w:asciiTheme="minorHAnsi" w:hAnsiTheme="minorHAnsi" w:cstheme="minorHAnsi"/>
          <w:color w:val="auto"/>
          <w:sz w:val="22"/>
          <w:szCs w:val="22"/>
          <w:lang w:val="en-GB"/>
        </w:rPr>
        <w:t>The call is open to schools</w:t>
      </w:r>
      <w:r>
        <w:rPr>
          <w:rFonts w:asciiTheme="minorHAnsi" w:hAnsiTheme="minorHAnsi" w:cstheme="minorHAnsi"/>
          <w:color w:val="auto"/>
          <w:sz w:val="22"/>
          <w:szCs w:val="22"/>
          <w:lang w:val="en-GB"/>
        </w:rPr>
        <w:t>, parents’ initiatives,</w:t>
      </w:r>
      <w:r w:rsidRPr="00543737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and individual STEM teachers from</w:t>
      </w:r>
      <w:r w:rsidR="009C4140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France</w:t>
      </w:r>
      <w:r w:rsidR="009C4140" w:rsidRPr="009C4140">
        <w:rPr>
          <w:rFonts w:asciiTheme="minorHAnsi" w:hAnsiTheme="minorHAnsi" w:cstheme="minorHAnsi"/>
          <w:color w:val="auto"/>
          <w:sz w:val="22"/>
          <w:szCs w:val="22"/>
          <w:lang w:val="en-GB"/>
        </w:rPr>
        <w:t>, Germany, Italy, Spain and the UK</w:t>
      </w:r>
      <w:r w:rsidRPr="00543737">
        <w:rPr>
          <w:rFonts w:asciiTheme="minorHAnsi" w:hAnsiTheme="minorHAnsi" w:cstheme="minorHAnsi"/>
          <w:color w:val="auto"/>
          <w:sz w:val="22"/>
          <w:szCs w:val="22"/>
          <w:lang w:val="en-GB"/>
        </w:rPr>
        <w:t>. Grants can cover expenses such as travel costs for speakers</w:t>
      </w:r>
      <w:r w:rsidR="009C4140">
        <w:rPr>
          <w:rFonts w:asciiTheme="minorHAnsi" w:hAnsiTheme="minorHAnsi" w:cstheme="minorHAnsi"/>
          <w:color w:val="auto"/>
          <w:sz w:val="22"/>
          <w:szCs w:val="22"/>
          <w:lang w:val="en-GB"/>
        </w:rPr>
        <w:t>, room rental</w:t>
      </w:r>
      <w:r w:rsidR="00C919CF">
        <w:rPr>
          <w:rFonts w:asciiTheme="minorHAnsi" w:hAnsiTheme="minorHAnsi" w:cstheme="minorHAnsi"/>
          <w:color w:val="auto"/>
          <w:sz w:val="22"/>
          <w:szCs w:val="22"/>
          <w:lang w:val="en-GB"/>
        </w:rPr>
        <w:t>, expenses for lunch/coffee breaks</w:t>
      </w:r>
      <w:r w:rsidRPr="00543737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and material costs for the event. Applications are possible as long as funding lasts</w:t>
      </w:r>
      <w:r w:rsidR="00464E98" w:rsidRPr="00464E98">
        <w:rPr>
          <w:rFonts w:asciiTheme="minorHAnsi" w:hAnsiTheme="minorHAnsi" w:cstheme="minorHAnsi"/>
          <w:color w:val="auto"/>
          <w:sz w:val="22"/>
          <w:szCs w:val="22"/>
          <w:lang w:val="en-GB"/>
        </w:rPr>
        <w:t>.</w:t>
      </w:r>
    </w:p>
    <w:p w14:paraId="2B4288EB" w14:textId="3C025141" w:rsidR="00650002" w:rsidRPr="00942C43" w:rsidRDefault="00543737" w:rsidP="00942C43">
      <w:pPr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</w:pPr>
      <w:r w:rsidRPr="00942C43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Time frame for events:</w:t>
      </w:r>
      <w:r w:rsidR="00C919CF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 December 2025–December </w:t>
      </w:r>
      <w:r w:rsidRPr="00942C43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202</w:t>
      </w:r>
      <w:r w:rsidR="00C919CF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6</w:t>
      </w:r>
    </w:p>
    <w:p w14:paraId="76FC23C2" w14:textId="7EA654C3" w:rsidR="00816EDE" w:rsidRPr="00CD5650" w:rsidRDefault="00202F9F" w:rsidP="00202F9F">
      <w:pPr>
        <w:rPr>
          <w:rFonts w:asciiTheme="minorHAnsi" w:hAnsiTheme="minorHAnsi" w:cstheme="minorHAnsi"/>
          <w:color w:val="auto"/>
          <w:sz w:val="22"/>
          <w:szCs w:val="22"/>
          <w:lang w:val="en-US"/>
        </w:rPr>
      </w:pPr>
      <w:r w:rsidRPr="00CD5650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To apply, please fill out this form and send it to </w:t>
      </w:r>
      <w:hyperlink r:id="rId11" w:history="1">
        <w:r w:rsidR="00543737" w:rsidRPr="00543737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coding@science-on-stage.eu</w:t>
        </w:r>
      </w:hyperlink>
      <w:r w:rsidR="00543737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. </w:t>
      </w:r>
    </w:p>
    <w:p w14:paraId="6E15FCD6" w14:textId="5F8BB4EA" w:rsidR="005B33CA" w:rsidRPr="005332A7" w:rsidRDefault="00543737" w:rsidP="00202F9F">
      <w:pPr>
        <w:rPr>
          <w:rFonts w:asciiTheme="minorHAnsi" w:hAnsiTheme="minorHAnsi" w:cstheme="minorHAnsi"/>
          <w:color w:val="auto"/>
          <w:sz w:val="22"/>
          <w:szCs w:val="22"/>
          <w:lang w:val="en-US"/>
        </w:rPr>
      </w:pPr>
      <w:r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Applications should be </w:t>
      </w:r>
      <w:r w:rsidRPr="00F92E99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 xml:space="preserve">submitted </w:t>
      </w:r>
      <w:r w:rsidR="001458A7" w:rsidRPr="00F92E99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four</w:t>
      </w:r>
      <w:r w:rsidR="00202F9F" w:rsidRPr="00F92E99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 xml:space="preserve"> weeks prior</w:t>
      </w:r>
      <w:r w:rsidR="00202F9F" w:rsidRPr="005332A7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to your planned event</w:t>
      </w:r>
      <w:r w:rsidR="00A7071F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at the latest</w:t>
      </w:r>
      <w:r w:rsidR="00202F9F" w:rsidRPr="005332A7">
        <w:rPr>
          <w:rFonts w:asciiTheme="minorHAnsi" w:hAnsiTheme="minorHAnsi" w:cstheme="minorHAnsi"/>
          <w:color w:val="auto"/>
          <w:sz w:val="22"/>
          <w:szCs w:val="22"/>
          <w:lang w:val="en-US"/>
        </w:rPr>
        <w:t>.</w:t>
      </w:r>
      <w:r w:rsidR="001458A7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</w:t>
      </w:r>
      <w:r w:rsidR="00935AC6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The expected number of participants should </w:t>
      </w:r>
      <w:r w:rsidR="005B439F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be </w:t>
      </w:r>
      <w:r w:rsidR="005B439F" w:rsidRPr="005B439F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at least 15 teachers</w:t>
      </w:r>
      <w:r w:rsidR="005B439F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. </w:t>
      </w:r>
      <w:r w:rsidR="001458A7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Please note that you must hand in a </w:t>
      </w:r>
      <w:r w:rsidR="001458A7" w:rsidRPr="00942C43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short report</w:t>
      </w:r>
      <w:r w:rsidR="001458A7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(1/2 page + 1 photo) as well as the receipts </w:t>
      </w:r>
      <w:proofErr w:type="gramStart"/>
      <w:r w:rsidR="001458A7">
        <w:rPr>
          <w:rFonts w:asciiTheme="minorHAnsi" w:hAnsiTheme="minorHAnsi" w:cstheme="minorHAnsi"/>
          <w:color w:val="auto"/>
          <w:sz w:val="22"/>
          <w:szCs w:val="22"/>
          <w:lang w:val="en-US"/>
        </w:rPr>
        <w:t>at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the</w:t>
      </w:r>
      <w:r w:rsidR="001458A7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latest </w:t>
      </w:r>
      <w:r w:rsidR="001458A7" w:rsidRPr="00942C43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four weeks after the event</w:t>
      </w:r>
      <w:r w:rsidR="001458A7">
        <w:rPr>
          <w:rFonts w:asciiTheme="minorHAnsi" w:hAnsiTheme="minorHAnsi" w:cstheme="minorHAnsi"/>
          <w:color w:val="auto"/>
          <w:sz w:val="22"/>
          <w:szCs w:val="22"/>
          <w:lang w:val="en-US"/>
        </w:rPr>
        <w:t>.</w:t>
      </w:r>
      <w:r w:rsidR="001414D3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In </w:t>
      </w:r>
      <w:r w:rsidR="00F37FB8">
        <w:rPr>
          <w:rFonts w:asciiTheme="minorHAnsi" w:hAnsiTheme="minorHAnsi" w:cstheme="minorHAnsi"/>
          <w:color w:val="auto"/>
          <w:sz w:val="22"/>
          <w:szCs w:val="22"/>
          <w:lang w:val="en-US"/>
        </w:rPr>
        <w:t>addition,</w:t>
      </w:r>
      <w:r w:rsidR="001414D3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it is </w:t>
      </w:r>
      <w:r w:rsidR="001414D3" w:rsidRPr="00942C43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mandatory</w:t>
      </w:r>
      <w:r w:rsidR="001414D3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to have the participants of the activity fill out a </w:t>
      </w:r>
      <w:r w:rsidR="001414D3" w:rsidRPr="00942C43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survey</w:t>
      </w:r>
      <w:r w:rsidR="001414D3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(template</w:t>
      </w:r>
      <w:r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will be</w:t>
      </w:r>
      <w:r w:rsidR="001414D3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provided by Science on Stage Germany) and send in the results </w:t>
      </w:r>
      <w:r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together </w:t>
      </w:r>
      <w:r w:rsidR="001414D3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with </w:t>
      </w:r>
      <w:r w:rsidR="001414D3" w:rsidRPr="00942C43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the reimbursement form</w:t>
      </w:r>
      <w:r w:rsidR="001414D3">
        <w:rPr>
          <w:rFonts w:asciiTheme="minorHAnsi" w:hAnsiTheme="minorHAnsi" w:cstheme="minorHAnsi"/>
          <w:color w:val="auto"/>
          <w:sz w:val="22"/>
          <w:szCs w:val="22"/>
          <w:lang w:val="en-US"/>
        </w:rPr>
        <w:t>.</w:t>
      </w:r>
      <w:r w:rsidR="00816522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</w:t>
      </w:r>
      <w:r w:rsidR="001307B8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Grantees are also required </w:t>
      </w:r>
      <w:r w:rsidR="00816522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to include </w:t>
      </w:r>
      <w:r w:rsidR="00816522" w:rsidRPr="00942C43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slides with information about Science on Stage</w:t>
      </w:r>
      <w:r w:rsidR="001307B8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, its AI in STEM Education teaching materials</w:t>
      </w:r>
      <w:r w:rsidR="00816522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and the supporter’s logo in the introductory presentation of </w:t>
      </w:r>
      <w:r w:rsidR="00935AC6">
        <w:rPr>
          <w:rFonts w:asciiTheme="minorHAnsi" w:hAnsiTheme="minorHAnsi" w:cstheme="minorHAnsi"/>
          <w:color w:val="auto"/>
          <w:sz w:val="22"/>
          <w:szCs w:val="22"/>
          <w:lang w:val="en-US"/>
        </w:rPr>
        <w:t>their</w:t>
      </w:r>
      <w:r w:rsidR="00816522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event. (Powerpoint slides will be provided by Science on Stage Germany).</w:t>
      </w:r>
    </w:p>
    <w:p w14:paraId="5C918C1C" w14:textId="77777777" w:rsidR="00240715" w:rsidRDefault="00240715" w:rsidP="00202F9F">
      <w:pPr>
        <w:rPr>
          <w:rFonts w:asciiTheme="minorHAnsi" w:hAnsiTheme="minorHAnsi" w:cstheme="minorHAnsi"/>
          <w:color w:val="auto"/>
          <w:sz w:val="22"/>
          <w:szCs w:val="22"/>
          <w:lang w:val="en-US"/>
        </w:rPr>
      </w:pPr>
    </w:p>
    <w:p w14:paraId="2FD12788" w14:textId="7A3CE341" w:rsidR="004C55B7" w:rsidRPr="004C55B7" w:rsidRDefault="004C55B7" w:rsidP="00202F9F">
      <w:pPr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</w:pPr>
      <w:r w:rsidRPr="004C55B7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Applicant</w:t>
      </w:r>
    </w:p>
    <w:p w14:paraId="6FABB60F" w14:textId="77777777" w:rsidR="004C55B7" w:rsidRPr="004C55B7" w:rsidRDefault="004C55B7" w:rsidP="00202F9F">
      <w:pPr>
        <w:rPr>
          <w:rFonts w:asciiTheme="minorHAnsi" w:hAnsiTheme="minorHAnsi" w:cstheme="minorHAnsi"/>
          <w:color w:val="auto"/>
          <w:sz w:val="22"/>
          <w:szCs w:val="22"/>
          <w:lang w:val="en-US"/>
        </w:rPr>
      </w:pPr>
    </w:p>
    <w:p w14:paraId="56B8FD70" w14:textId="77777777" w:rsidR="00240715" w:rsidRPr="002B2B64" w:rsidRDefault="00240715" w:rsidP="00202F9F">
      <w:pPr>
        <w:pStyle w:val="Titel"/>
        <w:pBdr>
          <w:bottom w:val="none" w:sz="0" w:space="0" w:color="auto"/>
        </w:pBdr>
        <w:tabs>
          <w:tab w:val="left" w:pos="5580"/>
          <w:tab w:val="left" w:pos="9540"/>
        </w:tabs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2B2B64">
        <w:rPr>
          <w:rFonts w:ascii="Calibri" w:hAnsi="Calibri"/>
          <w:color w:val="auto"/>
          <w:sz w:val="22"/>
          <w:szCs w:val="22"/>
          <w:lang w:val="en-US"/>
        </w:rPr>
        <w:t xml:space="preserve">Name: 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2B2B64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2B2B64">
        <w:rPr>
          <w:rFonts w:ascii="Calibri" w:hAnsi="Calibri"/>
          <w:color w:val="auto"/>
          <w:sz w:val="22"/>
          <w:szCs w:val="22"/>
          <w:lang w:val="en-US"/>
        </w:rPr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2B2B64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  <w:bookmarkEnd w:id="0"/>
    </w:p>
    <w:p w14:paraId="4C343AF5" w14:textId="77777777" w:rsidR="00240715" w:rsidRPr="002B2B64" w:rsidRDefault="00240715" w:rsidP="00202F9F">
      <w:pPr>
        <w:pStyle w:val="Titel"/>
        <w:pBdr>
          <w:bottom w:val="none" w:sz="0" w:space="0" w:color="auto"/>
        </w:pBdr>
        <w:tabs>
          <w:tab w:val="left" w:pos="5580"/>
          <w:tab w:val="left" w:pos="9540"/>
        </w:tabs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2B2B64">
        <w:rPr>
          <w:rFonts w:ascii="Calibri" w:hAnsi="Calibri"/>
          <w:color w:val="auto"/>
          <w:sz w:val="22"/>
          <w:szCs w:val="22"/>
          <w:lang w:val="en-US"/>
        </w:rPr>
        <w:t xml:space="preserve">Surname: 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B2B64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2B2B64">
        <w:rPr>
          <w:rFonts w:ascii="Calibri" w:hAnsi="Calibri"/>
          <w:color w:val="auto"/>
          <w:sz w:val="22"/>
          <w:szCs w:val="22"/>
          <w:lang w:val="en-US"/>
        </w:rPr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043389AF" w14:textId="54BBE223" w:rsidR="00240715" w:rsidRPr="002B2B64" w:rsidRDefault="00202F9F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2B2B64">
        <w:rPr>
          <w:rFonts w:ascii="Calibri" w:hAnsi="Calibri"/>
          <w:color w:val="auto"/>
          <w:sz w:val="22"/>
          <w:szCs w:val="22"/>
          <w:lang w:val="en-US"/>
        </w:rPr>
        <w:t>Institution</w:t>
      </w:r>
      <w:r w:rsidR="00240715" w:rsidRPr="002B2B64">
        <w:rPr>
          <w:rFonts w:ascii="Calibri" w:hAnsi="Calibri"/>
          <w:color w:val="auto"/>
          <w:sz w:val="22"/>
          <w:szCs w:val="22"/>
          <w:lang w:val="en-US"/>
        </w:rPr>
        <w:t xml:space="preserve">: </w:t>
      </w:r>
      <w:r w:rsidR="00240715" w:rsidRPr="002B2B64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40715" w:rsidRPr="002B2B64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="00240715" w:rsidRPr="002B2B64">
        <w:rPr>
          <w:rFonts w:ascii="Calibri" w:hAnsi="Calibri"/>
          <w:color w:val="auto"/>
          <w:sz w:val="22"/>
          <w:szCs w:val="22"/>
          <w:lang w:val="en-US"/>
        </w:rPr>
      </w:r>
      <w:r w:rsidR="00240715" w:rsidRPr="002B2B64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="00240715"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="00240715"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="00240715"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="00240715"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="00240715"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="00240715" w:rsidRPr="002B2B64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28DB87FD" w14:textId="77777777" w:rsidR="004C55B7" w:rsidRPr="002B2B64" w:rsidRDefault="004C55B7" w:rsidP="004C55B7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2B2B64">
        <w:rPr>
          <w:rFonts w:ascii="Calibri" w:hAnsi="Calibri"/>
          <w:color w:val="auto"/>
          <w:sz w:val="22"/>
          <w:szCs w:val="22"/>
          <w:lang w:val="en-US"/>
        </w:rPr>
        <w:t xml:space="preserve">Country: 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B2B64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2B2B64">
        <w:rPr>
          <w:rFonts w:ascii="Calibri" w:hAnsi="Calibri"/>
          <w:color w:val="auto"/>
          <w:sz w:val="22"/>
          <w:szCs w:val="22"/>
          <w:lang w:val="en-US"/>
        </w:rPr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4AF238B4" w14:textId="77777777" w:rsidR="00202F9F" w:rsidRPr="002B2B64" w:rsidRDefault="00202F9F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2B2B64">
        <w:rPr>
          <w:rFonts w:ascii="Calibri" w:hAnsi="Calibri"/>
          <w:color w:val="auto"/>
          <w:sz w:val="22"/>
          <w:szCs w:val="22"/>
          <w:lang w:val="en-US"/>
        </w:rPr>
        <w:t xml:space="preserve">Email address: 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B2B64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2B2B64">
        <w:rPr>
          <w:rFonts w:ascii="Calibri" w:hAnsi="Calibri"/>
          <w:color w:val="auto"/>
          <w:sz w:val="22"/>
          <w:szCs w:val="22"/>
          <w:lang w:val="en-US"/>
        </w:rPr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710E5905" w14:textId="77777777" w:rsidR="00F95A7C" w:rsidRPr="002B2B64" w:rsidRDefault="00F95A7C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3B43410C" w14:textId="59E6CC83" w:rsidR="00F95A7C" w:rsidRPr="002B2B64" w:rsidRDefault="00F95A7C" w:rsidP="00202F9F">
      <w:pPr>
        <w:ind w:right="992"/>
        <w:rPr>
          <w:rFonts w:ascii="Calibri" w:hAnsi="Calibri"/>
          <w:b/>
          <w:bCs/>
          <w:color w:val="auto"/>
          <w:sz w:val="22"/>
          <w:szCs w:val="22"/>
          <w:lang w:val="en-US"/>
        </w:rPr>
      </w:pPr>
      <w:r w:rsidRPr="002B2B64">
        <w:rPr>
          <w:rFonts w:ascii="Calibri" w:hAnsi="Calibri"/>
          <w:b/>
          <w:bCs/>
          <w:color w:val="auto"/>
          <w:sz w:val="22"/>
          <w:szCs w:val="22"/>
          <w:lang w:val="en-US"/>
        </w:rPr>
        <w:t>Details of your planned event</w:t>
      </w:r>
    </w:p>
    <w:p w14:paraId="356825AA" w14:textId="77777777" w:rsidR="00F95A7C" w:rsidRPr="002B2B64" w:rsidRDefault="00F95A7C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3B0F2410" w14:textId="7F47D0E8" w:rsidR="00202F9F" w:rsidRPr="002B2B64" w:rsidRDefault="00202F9F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2B2B64">
        <w:rPr>
          <w:rFonts w:ascii="Calibri" w:hAnsi="Calibri"/>
          <w:color w:val="auto"/>
          <w:sz w:val="22"/>
          <w:szCs w:val="22"/>
          <w:lang w:val="en-US"/>
        </w:rPr>
        <w:t xml:space="preserve">Name of the event: 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B2B64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2B2B64">
        <w:rPr>
          <w:rFonts w:ascii="Calibri" w:hAnsi="Calibri"/>
          <w:color w:val="auto"/>
          <w:sz w:val="22"/>
          <w:szCs w:val="22"/>
          <w:lang w:val="en-US"/>
        </w:rPr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364A6D62" w14:textId="7779B9CE" w:rsidR="00202F9F" w:rsidRPr="002B2B64" w:rsidRDefault="00202F9F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2B2B64">
        <w:rPr>
          <w:rFonts w:ascii="Calibri" w:hAnsi="Calibri"/>
          <w:color w:val="auto"/>
          <w:sz w:val="22"/>
          <w:szCs w:val="22"/>
          <w:lang w:val="en-US"/>
        </w:rPr>
        <w:t xml:space="preserve">Date: 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B2B64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2B2B64">
        <w:rPr>
          <w:rFonts w:ascii="Calibri" w:hAnsi="Calibri"/>
          <w:color w:val="auto"/>
          <w:sz w:val="22"/>
          <w:szCs w:val="22"/>
          <w:lang w:val="en-US"/>
        </w:rPr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2C2F2148" w14:textId="13DA05E1" w:rsidR="00202F9F" w:rsidRPr="002B2B64" w:rsidRDefault="00202F9F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2B2B64">
        <w:rPr>
          <w:rFonts w:ascii="Calibri" w:hAnsi="Calibri"/>
          <w:color w:val="auto"/>
          <w:sz w:val="22"/>
          <w:szCs w:val="22"/>
          <w:lang w:val="en-US"/>
        </w:rPr>
        <w:t xml:space="preserve">Venue: 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B2B64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2B2B64">
        <w:rPr>
          <w:rFonts w:ascii="Calibri" w:hAnsi="Calibri"/>
          <w:color w:val="auto"/>
          <w:sz w:val="22"/>
          <w:szCs w:val="22"/>
          <w:lang w:val="en-US"/>
        </w:rPr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4F21CCB6" w14:textId="37FC997D" w:rsidR="004C2E90" w:rsidRPr="002B2B64" w:rsidRDefault="004C2E90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2B2B64">
        <w:rPr>
          <w:rFonts w:ascii="Calibri" w:hAnsi="Calibri"/>
          <w:color w:val="auto"/>
          <w:sz w:val="22"/>
          <w:szCs w:val="22"/>
          <w:lang w:val="en-US"/>
        </w:rPr>
        <w:t xml:space="preserve">City: 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B2B64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2B2B64">
        <w:rPr>
          <w:rFonts w:ascii="Calibri" w:hAnsi="Calibri"/>
          <w:color w:val="auto"/>
          <w:sz w:val="22"/>
          <w:szCs w:val="22"/>
          <w:lang w:val="en-US"/>
        </w:rPr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39EAF07E" w14:textId="77777777" w:rsidR="004C2E90" w:rsidRPr="002B2B64" w:rsidRDefault="004C2E90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2B2B64">
        <w:rPr>
          <w:rFonts w:ascii="Calibri" w:hAnsi="Calibri"/>
          <w:color w:val="auto"/>
          <w:sz w:val="22"/>
          <w:szCs w:val="22"/>
          <w:lang w:val="en-US"/>
        </w:rPr>
        <w:t xml:space="preserve">Country: </w:t>
      </w:r>
      <w:bookmarkStart w:id="1" w:name="_Hlk150250821"/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B2B64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2B2B64">
        <w:rPr>
          <w:rFonts w:ascii="Calibri" w:hAnsi="Calibri"/>
          <w:color w:val="auto"/>
          <w:sz w:val="22"/>
          <w:szCs w:val="22"/>
          <w:lang w:val="en-US"/>
        </w:rPr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2B2B64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  <w:bookmarkEnd w:id="1"/>
    </w:p>
    <w:p w14:paraId="643F1685" w14:textId="66F1D9C8" w:rsidR="001458A7" w:rsidRPr="002B2B64" w:rsidRDefault="001458A7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2B2B64">
        <w:rPr>
          <w:rFonts w:ascii="Calibri" w:hAnsi="Calibri"/>
          <w:color w:val="auto"/>
          <w:sz w:val="22"/>
          <w:szCs w:val="22"/>
          <w:lang w:val="en-US"/>
        </w:rPr>
        <w:t xml:space="preserve">Expected number of participants: </w:t>
      </w:r>
      <w:r w:rsidR="00543737" w:rsidRPr="00543737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43737" w:rsidRPr="00543737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="00543737" w:rsidRPr="00543737">
        <w:rPr>
          <w:rFonts w:ascii="Calibri" w:hAnsi="Calibri"/>
          <w:color w:val="auto"/>
          <w:sz w:val="22"/>
          <w:szCs w:val="22"/>
          <w:lang w:val="en-US"/>
        </w:rPr>
      </w:r>
      <w:r w:rsidR="00543737" w:rsidRPr="00543737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="00543737" w:rsidRPr="00543737">
        <w:rPr>
          <w:rFonts w:ascii="Calibri" w:hAnsi="Calibri"/>
          <w:color w:val="auto"/>
          <w:sz w:val="22"/>
          <w:szCs w:val="22"/>
          <w:lang w:val="en-US"/>
        </w:rPr>
        <w:t> </w:t>
      </w:r>
      <w:r w:rsidR="00543737" w:rsidRPr="00543737">
        <w:rPr>
          <w:rFonts w:ascii="Calibri" w:hAnsi="Calibri"/>
          <w:color w:val="auto"/>
          <w:sz w:val="22"/>
          <w:szCs w:val="22"/>
          <w:lang w:val="en-US"/>
        </w:rPr>
        <w:t> </w:t>
      </w:r>
      <w:r w:rsidR="00543737" w:rsidRPr="00543737">
        <w:rPr>
          <w:rFonts w:ascii="Calibri" w:hAnsi="Calibri"/>
          <w:color w:val="auto"/>
          <w:sz w:val="22"/>
          <w:szCs w:val="22"/>
          <w:lang w:val="en-US"/>
        </w:rPr>
        <w:t> </w:t>
      </w:r>
      <w:r w:rsidR="00543737" w:rsidRPr="00543737">
        <w:rPr>
          <w:rFonts w:ascii="Calibri" w:hAnsi="Calibri"/>
          <w:color w:val="auto"/>
          <w:sz w:val="22"/>
          <w:szCs w:val="22"/>
          <w:lang w:val="en-US"/>
        </w:rPr>
        <w:t> </w:t>
      </w:r>
      <w:r w:rsidR="00543737" w:rsidRPr="00543737">
        <w:rPr>
          <w:rFonts w:ascii="Calibri" w:hAnsi="Calibri"/>
          <w:color w:val="auto"/>
          <w:sz w:val="22"/>
          <w:szCs w:val="22"/>
          <w:lang w:val="en-US"/>
        </w:rPr>
        <w:t> </w:t>
      </w:r>
      <w:r w:rsidR="00543737" w:rsidRPr="00543737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0518D61D" w14:textId="77777777" w:rsidR="00240715" w:rsidRDefault="00240715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4BA00985" w14:textId="77777777" w:rsidR="00543737" w:rsidRDefault="00F95A7C" w:rsidP="00F95A7C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F95A7C">
        <w:rPr>
          <w:rFonts w:ascii="Calibri" w:hAnsi="Calibri"/>
          <w:color w:val="auto"/>
          <w:sz w:val="22"/>
          <w:szCs w:val="22"/>
          <w:lang w:val="en-GB"/>
        </w:rPr>
        <w:t xml:space="preserve">The event takes place as part of or in cooperation with another event: </w:t>
      </w:r>
    </w:p>
    <w:p w14:paraId="2EE4FB02" w14:textId="6B47A611" w:rsidR="00F95A7C" w:rsidRPr="00F95A7C" w:rsidRDefault="00F95A7C" w:rsidP="00F95A7C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Kontrollkästchen1"/>
      <w:r w:rsidRPr="00F95A7C">
        <w:rPr>
          <w:rFonts w:ascii="Calibri" w:hAnsi="Calibri"/>
          <w:color w:val="auto"/>
          <w:sz w:val="22"/>
          <w:szCs w:val="22"/>
          <w:lang w:val="en-GB"/>
        </w:rPr>
        <w:instrText xml:space="preserve"> FORMCHECKBOX </w:instrText>
      </w:r>
      <w:ins w:id="3" w:author="Nadine Püschel" w:date="2025-11-06T12:18:00Z" w16du:dateUtc="2025-11-06T11:18:00Z">
        <w:r w:rsidR="00FD2B60" w:rsidRPr="00F95A7C">
          <w:rPr>
            <w:rFonts w:ascii="Calibri" w:hAnsi="Calibri"/>
            <w:color w:val="auto"/>
            <w:sz w:val="22"/>
            <w:szCs w:val="22"/>
            <w:lang w:val="en-GB"/>
          </w:rPr>
        </w:r>
      </w:ins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F95A7C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  <w:bookmarkEnd w:id="2"/>
      <w:r w:rsidRPr="00F95A7C">
        <w:rPr>
          <w:rFonts w:ascii="Calibri" w:hAnsi="Calibri"/>
          <w:color w:val="auto"/>
          <w:sz w:val="22"/>
          <w:szCs w:val="22"/>
          <w:lang w:val="en-GB"/>
        </w:rPr>
        <w:t xml:space="preserve"> Yes  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5A7C">
        <w:rPr>
          <w:rFonts w:ascii="Calibri" w:hAnsi="Calibri"/>
          <w:color w:val="auto"/>
          <w:sz w:val="22"/>
          <w:szCs w:val="22"/>
          <w:lang w:val="en-GB"/>
        </w:rPr>
        <w:instrText xml:space="preserve"> FORMCHECKBOX </w:instrText>
      </w:r>
      <w:ins w:id="4" w:author="Nadine Püschel" w:date="2025-11-06T12:18:00Z" w16du:dateUtc="2025-11-06T11:18:00Z">
        <w:r w:rsidR="00FD2B60" w:rsidRPr="00F95A7C">
          <w:rPr>
            <w:rFonts w:ascii="Calibri" w:hAnsi="Calibri"/>
            <w:color w:val="auto"/>
            <w:sz w:val="22"/>
            <w:szCs w:val="22"/>
            <w:lang w:val="en-GB"/>
          </w:rPr>
        </w:r>
      </w:ins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F95A7C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  <w:r w:rsidRPr="00F95A7C">
        <w:rPr>
          <w:rFonts w:ascii="Calibri" w:hAnsi="Calibri"/>
          <w:color w:val="auto"/>
          <w:sz w:val="22"/>
          <w:szCs w:val="22"/>
          <w:lang w:val="en-GB"/>
        </w:rPr>
        <w:t xml:space="preserve"> No</w:t>
      </w:r>
    </w:p>
    <w:p w14:paraId="217E3FFD" w14:textId="58B9B3B7" w:rsidR="00F95A7C" w:rsidRPr="00F95A7C" w:rsidRDefault="00F95A7C" w:rsidP="00F95A7C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F95A7C">
        <w:rPr>
          <w:rFonts w:ascii="Calibri" w:hAnsi="Calibri"/>
          <w:color w:val="auto"/>
          <w:sz w:val="22"/>
          <w:szCs w:val="22"/>
          <w:lang w:val="en-GB"/>
        </w:rPr>
        <w:t xml:space="preserve">If yes, name of the other event: 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95A7C">
        <w:rPr>
          <w:rFonts w:ascii="Calibri" w:hAnsi="Calibri"/>
          <w:color w:val="auto"/>
          <w:sz w:val="22"/>
          <w:szCs w:val="22"/>
          <w:lang w:val="en-GB"/>
        </w:rPr>
        <w:instrText xml:space="preserve"> FORMTEXT </w:instrText>
      </w:r>
      <w:r w:rsidRPr="00F95A7C">
        <w:rPr>
          <w:rFonts w:ascii="Calibri" w:hAnsi="Calibri"/>
          <w:color w:val="auto"/>
          <w:sz w:val="22"/>
          <w:szCs w:val="22"/>
          <w:lang w:val="en-GB"/>
        </w:rPr>
      </w: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03699299" w14:textId="77777777" w:rsidR="00F95A7C" w:rsidRPr="00F95A7C" w:rsidRDefault="00F95A7C" w:rsidP="00F95A7C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F95A7C">
        <w:rPr>
          <w:rFonts w:ascii="Calibri" w:hAnsi="Calibri"/>
          <w:color w:val="auto"/>
          <w:sz w:val="22"/>
          <w:szCs w:val="22"/>
          <w:lang w:val="en-GB"/>
        </w:rPr>
        <w:t xml:space="preserve">Organisation behind the other event: 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95A7C">
        <w:rPr>
          <w:rFonts w:ascii="Calibri" w:hAnsi="Calibri"/>
          <w:color w:val="auto"/>
          <w:sz w:val="22"/>
          <w:szCs w:val="22"/>
          <w:lang w:val="en-GB"/>
        </w:rPr>
        <w:instrText xml:space="preserve"> FORMTEXT </w:instrText>
      </w:r>
      <w:r w:rsidRPr="00F95A7C">
        <w:rPr>
          <w:rFonts w:ascii="Calibri" w:hAnsi="Calibri"/>
          <w:color w:val="auto"/>
          <w:sz w:val="22"/>
          <w:szCs w:val="22"/>
          <w:lang w:val="en-GB"/>
        </w:rPr>
      </w: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1FAC06ED" w14:textId="77777777" w:rsidR="00F95A7C" w:rsidRPr="00F95A7C" w:rsidRDefault="00F95A7C" w:rsidP="00F95A7C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</w:p>
    <w:p w14:paraId="3C7DC868" w14:textId="77777777" w:rsidR="00AB6EF4" w:rsidRDefault="00AB6EF4">
      <w:pPr>
        <w:rPr>
          <w:rFonts w:ascii="Calibri" w:hAnsi="Calibri"/>
          <w:b/>
          <w:bCs/>
          <w:color w:val="auto"/>
          <w:sz w:val="22"/>
          <w:szCs w:val="22"/>
          <w:lang w:val="en-GB"/>
        </w:rPr>
      </w:pPr>
      <w:r>
        <w:rPr>
          <w:rFonts w:ascii="Calibri" w:hAnsi="Calibri"/>
          <w:b/>
          <w:bCs/>
          <w:color w:val="auto"/>
          <w:sz w:val="22"/>
          <w:szCs w:val="22"/>
          <w:lang w:val="en-GB"/>
        </w:rPr>
        <w:br w:type="page"/>
      </w:r>
    </w:p>
    <w:p w14:paraId="7AEAD8A1" w14:textId="59696CBF" w:rsidR="00650002" w:rsidRDefault="00F95A7C" w:rsidP="00F95A7C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650002">
        <w:rPr>
          <w:rFonts w:ascii="Calibri" w:hAnsi="Calibri"/>
          <w:b/>
          <w:bCs/>
          <w:color w:val="auto"/>
          <w:sz w:val="22"/>
          <w:szCs w:val="22"/>
          <w:lang w:val="en-GB"/>
        </w:rPr>
        <w:t xml:space="preserve">Please give a short description of </w:t>
      </w:r>
      <w:r w:rsidR="004C55B7" w:rsidRPr="00650002">
        <w:rPr>
          <w:rFonts w:ascii="Calibri" w:hAnsi="Calibri"/>
          <w:b/>
          <w:bCs/>
          <w:color w:val="auto"/>
          <w:sz w:val="22"/>
          <w:szCs w:val="22"/>
          <w:lang w:val="en-GB"/>
        </w:rPr>
        <w:t>the planned teacher training activity</w:t>
      </w:r>
      <w:r w:rsidR="004C55B7">
        <w:rPr>
          <w:rFonts w:ascii="Calibri" w:hAnsi="Calibri"/>
          <w:color w:val="auto"/>
          <w:sz w:val="22"/>
          <w:szCs w:val="22"/>
          <w:lang w:val="en-GB"/>
        </w:rPr>
        <w:t xml:space="preserve"> </w:t>
      </w:r>
    </w:p>
    <w:p w14:paraId="78027D38" w14:textId="77777777" w:rsidR="00650002" w:rsidRDefault="00650002" w:rsidP="00F95A7C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>
        <w:rPr>
          <w:rFonts w:ascii="Calibri" w:hAnsi="Calibri"/>
          <w:color w:val="auto"/>
          <w:sz w:val="22"/>
          <w:szCs w:val="22"/>
          <w:lang w:val="en-GB"/>
        </w:rPr>
        <w:t>Please answer in the description:</w:t>
      </w:r>
    </w:p>
    <w:p w14:paraId="26AE5C5E" w14:textId="6B9ADDAF" w:rsidR="00650002" w:rsidRPr="005B24F8" w:rsidRDefault="00650002" w:rsidP="005B24F8">
      <w:pPr>
        <w:pStyle w:val="Listenabsatz"/>
        <w:numPr>
          <w:ilvl w:val="0"/>
          <w:numId w:val="1"/>
        </w:num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5B24F8">
        <w:rPr>
          <w:rFonts w:ascii="Calibri" w:hAnsi="Calibri"/>
          <w:color w:val="auto"/>
          <w:sz w:val="22"/>
          <w:szCs w:val="22"/>
          <w:lang w:val="en-GB"/>
        </w:rPr>
        <w:t>W</w:t>
      </w:r>
      <w:r w:rsidR="004C55B7" w:rsidRPr="005B24F8">
        <w:rPr>
          <w:rFonts w:ascii="Calibri" w:hAnsi="Calibri"/>
          <w:color w:val="auto"/>
          <w:sz w:val="22"/>
          <w:szCs w:val="22"/>
          <w:lang w:val="en-GB"/>
        </w:rPr>
        <w:t>hat is the target group of the event</w:t>
      </w:r>
      <w:r w:rsidR="00966FA5" w:rsidRPr="005B24F8">
        <w:rPr>
          <w:rFonts w:ascii="Calibri" w:hAnsi="Calibri"/>
          <w:color w:val="auto"/>
          <w:sz w:val="22"/>
          <w:szCs w:val="22"/>
          <w:lang w:val="en-GB"/>
        </w:rPr>
        <w:t xml:space="preserve"> </w:t>
      </w:r>
      <w:bookmarkStart w:id="5" w:name="_Hlk137115778"/>
      <w:r w:rsidR="00966FA5" w:rsidRPr="005B24F8">
        <w:rPr>
          <w:rFonts w:ascii="Calibri" w:hAnsi="Calibri"/>
          <w:color w:val="auto"/>
          <w:sz w:val="22"/>
          <w:szCs w:val="22"/>
          <w:lang w:val="en-GB"/>
        </w:rPr>
        <w:t>(</w:t>
      </w:r>
      <w:r w:rsidR="00F322A7" w:rsidRPr="005B24F8">
        <w:rPr>
          <w:rFonts w:ascii="Calibri" w:hAnsi="Calibri"/>
          <w:color w:val="auto"/>
          <w:sz w:val="22"/>
          <w:szCs w:val="22"/>
          <w:lang w:val="en-GB"/>
        </w:rPr>
        <w:t xml:space="preserve">teaching </w:t>
      </w:r>
      <w:r w:rsidR="00966FA5" w:rsidRPr="005B24F8">
        <w:rPr>
          <w:rFonts w:ascii="Calibri" w:hAnsi="Calibri"/>
          <w:color w:val="auto"/>
          <w:sz w:val="22"/>
          <w:szCs w:val="22"/>
          <w:lang w:val="en-GB"/>
        </w:rPr>
        <w:t>subject</w:t>
      </w:r>
      <w:r w:rsidR="00F322A7" w:rsidRPr="005B24F8">
        <w:rPr>
          <w:rFonts w:ascii="Calibri" w:hAnsi="Calibri"/>
          <w:color w:val="auto"/>
          <w:sz w:val="22"/>
          <w:szCs w:val="22"/>
          <w:lang w:val="en-GB"/>
        </w:rPr>
        <w:t>s</w:t>
      </w:r>
      <w:r w:rsidR="00966FA5" w:rsidRPr="005B24F8">
        <w:rPr>
          <w:rFonts w:ascii="Calibri" w:hAnsi="Calibri"/>
          <w:color w:val="auto"/>
          <w:sz w:val="22"/>
          <w:szCs w:val="22"/>
          <w:lang w:val="en-GB"/>
        </w:rPr>
        <w:t xml:space="preserve"> and age group they teach)</w:t>
      </w:r>
      <w:r w:rsidRPr="005B24F8">
        <w:rPr>
          <w:rFonts w:ascii="Calibri" w:hAnsi="Calibri"/>
          <w:color w:val="auto"/>
          <w:sz w:val="22"/>
          <w:szCs w:val="22"/>
          <w:lang w:val="en-GB"/>
        </w:rPr>
        <w:t>?</w:t>
      </w:r>
      <w:r w:rsidR="00776959" w:rsidRPr="005B24F8">
        <w:rPr>
          <w:rFonts w:ascii="Calibri" w:hAnsi="Calibri"/>
          <w:color w:val="auto"/>
          <w:sz w:val="22"/>
          <w:szCs w:val="22"/>
          <w:lang w:val="en-GB"/>
        </w:rPr>
        <w:t xml:space="preserve"> </w:t>
      </w:r>
      <w:bookmarkEnd w:id="5"/>
    </w:p>
    <w:p w14:paraId="3ED586DB" w14:textId="77777777" w:rsidR="00650002" w:rsidRPr="005B24F8" w:rsidRDefault="00650002" w:rsidP="005B24F8">
      <w:pPr>
        <w:pStyle w:val="Listenabsatz"/>
        <w:numPr>
          <w:ilvl w:val="0"/>
          <w:numId w:val="1"/>
        </w:num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5B24F8">
        <w:rPr>
          <w:rFonts w:ascii="Calibri" w:hAnsi="Calibri"/>
          <w:color w:val="auto"/>
          <w:sz w:val="22"/>
          <w:szCs w:val="22"/>
          <w:lang w:val="en-GB"/>
        </w:rPr>
        <w:t>H</w:t>
      </w:r>
      <w:r w:rsidR="004C55B7" w:rsidRPr="005B24F8">
        <w:rPr>
          <w:rFonts w:ascii="Calibri" w:hAnsi="Calibri"/>
          <w:color w:val="auto"/>
          <w:sz w:val="22"/>
          <w:szCs w:val="22"/>
          <w:lang w:val="en-GB"/>
        </w:rPr>
        <w:t>ow many participants do you expect</w:t>
      </w:r>
      <w:r w:rsidRPr="005B24F8">
        <w:rPr>
          <w:rFonts w:ascii="Calibri" w:hAnsi="Calibri"/>
          <w:color w:val="auto"/>
          <w:sz w:val="22"/>
          <w:szCs w:val="22"/>
          <w:lang w:val="en-GB"/>
        </w:rPr>
        <w:t>?</w:t>
      </w:r>
    </w:p>
    <w:p w14:paraId="74B47AD9" w14:textId="6DB7A505" w:rsidR="005B24F8" w:rsidRPr="005B24F8" w:rsidRDefault="00650002" w:rsidP="005B24F8">
      <w:pPr>
        <w:pStyle w:val="Listenabsatz"/>
        <w:numPr>
          <w:ilvl w:val="0"/>
          <w:numId w:val="1"/>
        </w:num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5B24F8">
        <w:rPr>
          <w:rFonts w:ascii="Calibri" w:hAnsi="Calibri"/>
          <w:color w:val="auto"/>
          <w:sz w:val="22"/>
          <w:szCs w:val="22"/>
          <w:lang w:val="en-GB"/>
        </w:rPr>
        <w:t>I</w:t>
      </w:r>
      <w:r w:rsidR="004C55B7" w:rsidRPr="005B24F8">
        <w:rPr>
          <w:rFonts w:ascii="Calibri" w:hAnsi="Calibri"/>
          <w:color w:val="auto"/>
          <w:sz w:val="22"/>
          <w:szCs w:val="22"/>
          <w:lang w:val="en-GB"/>
        </w:rPr>
        <w:t>f it is part of a larger event</w:t>
      </w:r>
      <w:r w:rsidRPr="005B24F8">
        <w:rPr>
          <w:rFonts w:ascii="Calibri" w:hAnsi="Calibri"/>
          <w:color w:val="auto"/>
          <w:sz w:val="22"/>
          <w:szCs w:val="22"/>
          <w:lang w:val="en-GB"/>
        </w:rPr>
        <w:t>: P</w:t>
      </w:r>
      <w:r w:rsidR="004C55B7" w:rsidRPr="005B24F8">
        <w:rPr>
          <w:rFonts w:ascii="Calibri" w:hAnsi="Calibri"/>
          <w:color w:val="auto"/>
          <w:sz w:val="22"/>
          <w:szCs w:val="22"/>
          <w:lang w:val="en-GB"/>
        </w:rPr>
        <w:t>lease estimate number of participants for the larger event and for the teacher training activity specifically</w:t>
      </w:r>
    </w:p>
    <w:p w14:paraId="25926773" w14:textId="229CA020" w:rsidR="00F95A7C" w:rsidRPr="005B24F8" w:rsidRDefault="005B24F8" w:rsidP="005B24F8">
      <w:pPr>
        <w:pStyle w:val="Listenabsatz"/>
        <w:numPr>
          <w:ilvl w:val="0"/>
          <w:numId w:val="1"/>
        </w:num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5B24F8">
        <w:rPr>
          <w:rFonts w:ascii="Calibri" w:hAnsi="Calibri"/>
          <w:color w:val="auto"/>
          <w:sz w:val="22"/>
          <w:szCs w:val="22"/>
          <w:lang w:val="en-GB"/>
        </w:rPr>
        <w:t>S</w:t>
      </w:r>
      <w:r w:rsidR="004C55B7" w:rsidRPr="005B24F8">
        <w:rPr>
          <w:rFonts w:ascii="Calibri" w:hAnsi="Calibri"/>
          <w:color w:val="auto"/>
          <w:sz w:val="22"/>
          <w:szCs w:val="22"/>
          <w:lang w:val="en-GB"/>
        </w:rPr>
        <w:t>hort agenda including length of the workshop/webinar</w:t>
      </w:r>
    </w:p>
    <w:p w14:paraId="79D37F96" w14:textId="3A67084C" w:rsidR="00650002" w:rsidRPr="00F95A7C" w:rsidRDefault="00650002" w:rsidP="00F95A7C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>
        <w:rPr>
          <w:rFonts w:ascii="Calibri" w:hAnsi="Calibri"/>
          <w:color w:val="auto"/>
          <w:sz w:val="22"/>
          <w:szCs w:val="22"/>
          <w:lang w:val="en-GB"/>
        </w:rPr>
        <w:t>Please make sure that you give all above mentioned information.</w:t>
      </w:r>
    </w:p>
    <w:p w14:paraId="7C9766D6" w14:textId="77777777" w:rsidR="00F95A7C" w:rsidRPr="00F95A7C" w:rsidRDefault="00F95A7C" w:rsidP="00F95A7C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95A7C">
        <w:rPr>
          <w:rFonts w:ascii="Calibri" w:hAnsi="Calibri"/>
          <w:color w:val="auto"/>
          <w:sz w:val="22"/>
          <w:szCs w:val="22"/>
          <w:lang w:val="en-GB"/>
        </w:rPr>
        <w:instrText xml:space="preserve"> FORMTEXT </w:instrText>
      </w:r>
      <w:r w:rsidRPr="00F95A7C">
        <w:rPr>
          <w:rFonts w:ascii="Calibri" w:hAnsi="Calibri"/>
          <w:color w:val="auto"/>
          <w:sz w:val="22"/>
          <w:szCs w:val="22"/>
          <w:lang w:val="en-GB"/>
        </w:rPr>
      </w: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28593D22" w14:textId="77777777" w:rsidR="00F95A7C" w:rsidRPr="00CD5650" w:rsidRDefault="00F95A7C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4D7E7923" w14:textId="77777777" w:rsidR="005332A7" w:rsidRDefault="005332A7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43959379" w14:textId="384BC2D7" w:rsidR="00240715" w:rsidRDefault="00240715" w:rsidP="00202F9F">
      <w:pPr>
        <w:ind w:right="992"/>
        <w:rPr>
          <w:rFonts w:ascii="Calibri" w:hAnsi="Calibri"/>
          <w:b/>
          <w:bCs/>
          <w:color w:val="auto"/>
          <w:sz w:val="22"/>
          <w:szCs w:val="22"/>
          <w:lang w:val="en-US"/>
        </w:rPr>
      </w:pPr>
      <w:r w:rsidRPr="004C55B7">
        <w:rPr>
          <w:rFonts w:ascii="Calibri" w:hAnsi="Calibri"/>
          <w:b/>
          <w:bCs/>
          <w:color w:val="auto"/>
          <w:sz w:val="22"/>
          <w:szCs w:val="22"/>
          <w:lang w:val="en-US"/>
        </w:rPr>
        <w:t xml:space="preserve">Details about the </w:t>
      </w:r>
      <w:r w:rsidR="004C55B7" w:rsidRPr="004C55B7">
        <w:rPr>
          <w:rFonts w:ascii="Calibri" w:hAnsi="Calibri"/>
          <w:b/>
          <w:bCs/>
          <w:color w:val="auto"/>
          <w:sz w:val="22"/>
          <w:szCs w:val="22"/>
          <w:lang w:val="en-US"/>
        </w:rPr>
        <w:t>planned expenses</w:t>
      </w:r>
    </w:p>
    <w:p w14:paraId="1C8EAB80" w14:textId="0BCF900B" w:rsidR="004C55B7" w:rsidRPr="004C55B7" w:rsidRDefault="004C55B7" w:rsidP="00202F9F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>
        <w:rPr>
          <w:rFonts w:ascii="Calibri" w:hAnsi="Calibri"/>
          <w:color w:val="auto"/>
          <w:sz w:val="22"/>
          <w:szCs w:val="22"/>
          <w:lang w:val="en-US"/>
        </w:rPr>
        <w:t xml:space="preserve">Please note: </w:t>
      </w:r>
      <w:bookmarkStart w:id="6" w:name="_Hlk136434252"/>
      <w:r w:rsidRPr="004C55B7">
        <w:rPr>
          <w:rFonts w:ascii="Calibri" w:hAnsi="Calibri"/>
          <w:color w:val="auto"/>
          <w:sz w:val="22"/>
          <w:szCs w:val="22"/>
          <w:lang w:val="en-US"/>
        </w:rPr>
        <w:t xml:space="preserve">In case of approval, </w:t>
      </w:r>
      <w:r w:rsidRPr="004C55B7">
        <w:rPr>
          <w:rFonts w:ascii="Calibri" w:hAnsi="Calibri"/>
          <w:b/>
          <w:bCs/>
          <w:color w:val="auto"/>
          <w:sz w:val="22"/>
          <w:szCs w:val="22"/>
          <w:lang w:val="en-US"/>
        </w:rPr>
        <w:t>after</w:t>
      </w:r>
      <w:r w:rsidRPr="004C55B7">
        <w:rPr>
          <w:rFonts w:ascii="Calibri" w:hAnsi="Calibri"/>
          <w:color w:val="auto"/>
          <w:sz w:val="22"/>
          <w:szCs w:val="22"/>
          <w:lang w:val="en-US"/>
        </w:rPr>
        <w:t xml:space="preserve"> your event you </w:t>
      </w:r>
      <w:r>
        <w:rPr>
          <w:rFonts w:ascii="Calibri" w:hAnsi="Calibri"/>
          <w:color w:val="auto"/>
          <w:sz w:val="22"/>
          <w:szCs w:val="22"/>
          <w:lang w:val="en-US"/>
        </w:rPr>
        <w:t>will have to hand</w:t>
      </w:r>
      <w:r w:rsidRPr="004C55B7">
        <w:rPr>
          <w:rFonts w:ascii="Calibri" w:hAnsi="Calibri"/>
          <w:color w:val="auto"/>
          <w:sz w:val="22"/>
          <w:szCs w:val="22"/>
          <w:lang w:val="en-US"/>
        </w:rPr>
        <w:t xml:space="preserve"> in the cost reimbursement form including receipts </w:t>
      </w:r>
      <w:r>
        <w:rPr>
          <w:rFonts w:ascii="Calibri" w:hAnsi="Calibri"/>
          <w:color w:val="auto"/>
          <w:sz w:val="22"/>
          <w:szCs w:val="22"/>
          <w:lang w:val="en-US"/>
        </w:rPr>
        <w:t>of your expenses to be reimbursed.</w:t>
      </w:r>
      <w:bookmarkEnd w:id="6"/>
    </w:p>
    <w:p w14:paraId="55A39237" w14:textId="77777777" w:rsidR="004C55B7" w:rsidRDefault="004C55B7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3745BB83" w14:textId="0986E260" w:rsidR="00650002" w:rsidRPr="002B2B64" w:rsidRDefault="00650002" w:rsidP="004D2DC2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GB"/>
        </w:rPr>
      </w:pPr>
      <w:r w:rsidRPr="002B2B64">
        <w:rPr>
          <w:rStyle w:val="cf01"/>
          <w:rFonts w:asciiTheme="minorHAnsi" w:hAnsiTheme="minorHAnsi" w:cstheme="minorHAnsi"/>
          <w:sz w:val="22"/>
          <w:szCs w:val="22"/>
          <w:lang w:val="en-GB"/>
        </w:rPr>
        <w:t>You can apply for a reimbursement of the following costs</w:t>
      </w:r>
      <w:r w:rsidR="00776959">
        <w:rPr>
          <w:rStyle w:val="cf01"/>
          <w:rFonts w:asciiTheme="minorHAnsi" w:hAnsiTheme="minorHAnsi" w:cstheme="minorHAnsi"/>
          <w:sz w:val="22"/>
          <w:szCs w:val="22"/>
          <w:lang w:val="en-GB"/>
        </w:rPr>
        <w:t>, such as</w:t>
      </w:r>
      <w:r w:rsidRPr="002B2B64">
        <w:rPr>
          <w:rStyle w:val="cf01"/>
          <w:rFonts w:asciiTheme="minorHAnsi" w:hAnsiTheme="minorHAnsi" w:cstheme="minorHAnsi"/>
          <w:sz w:val="22"/>
          <w:szCs w:val="22"/>
          <w:lang w:val="en-GB"/>
        </w:rPr>
        <w:t>:</w:t>
      </w:r>
    </w:p>
    <w:p w14:paraId="09376ABB" w14:textId="4F0D17C7" w:rsidR="00650002" w:rsidRDefault="00650002" w:rsidP="004D2DC2">
      <w:pPr>
        <w:pStyle w:val="StandardWeb"/>
        <w:spacing w:before="0" w:beforeAutospacing="0" w:after="0" w:afterAutospacing="0"/>
        <w:rPr>
          <w:rStyle w:val="cf01"/>
          <w:rFonts w:asciiTheme="minorHAnsi" w:hAnsiTheme="minorHAnsi" w:cstheme="minorHAnsi"/>
          <w:sz w:val="22"/>
          <w:szCs w:val="22"/>
          <w:lang w:val="en-GB"/>
        </w:rPr>
      </w:pPr>
      <w:r w:rsidRPr="002B2B64">
        <w:rPr>
          <w:rStyle w:val="cf01"/>
          <w:rFonts w:asciiTheme="minorHAnsi" w:hAnsiTheme="minorHAnsi" w:cstheme="minorHAnsi"/>
          <w:sz w:val="22"/>
          <w:szCs w:val="22"/>
          <w:lang w:val="en-GB"/>
        </w:rPr>
        <w:t>- Travel costs for trainers</w:t>
      </w:r>
      <w:r w:rsidRPr="004D2DC2">
        <w:rPr>
          <w:rStyle w:val="cf01"/>
          <w:rFonts w:asciiTheme="minorHAnsi" w:hAnsiTheme="minorHAnsi" w:cstheme="minorHAnsi"/>
          <w:sz w:val="22"/>
          <w:szCs w:val="22"/>
          <w:lang w:val="en-GB"/>
        </w:rPr>
        <w:t>/presenters</w:t>
      </w:r>
      <w:r w:rsidR="00776959">
        <w:rPr>
          <w:rStyle w:val="cf01"/>
          <w:rFonts w:asciiTheme="minorHAnsi" w:hAnsiTheme="minorHAnsi" w:cstheme="minorHAnsi"/>
          <w:sz w:val="22"/>
          <w:szCs w:val="22"/>
          <w:lang w:val="en-GB"/>
        </w:rPr>
        <w:t xml:space="preserve"> (except taxi costs)</w:t>
      </w:r>
    </w:p>
    <w:p w14:paraId="78A93F94" w14:textId="6D28B59F" w:rsidR="00776959" w:rsidRPr="004D2DC2" w:rsidRDefault="00776959" w:rsidP="004D2DC2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Style w:val="cf01"/>
          <w:rFonts w:asciiTheme="minorHAnsi" w:hAnsiTheme="minorHAnsi" w:cstheme="minorHAnsi"/>
          <w:sz w:val="22"/>
          <w:szCs w:val="22"/>
          <w:lang w:val="en-GB"/>
        </w:rPr>
        <w:t>- Costs for accommodation for trainers/presenters</w:t>
      </w:r>
    </w:p>
    <w:p w14:paraId="2E064F1E" w14:textId="24A89003" w:rsidR="00650002" w:rsidRPr="004D2DC2" w:rsidRDefault="00650002" w:rsidP="004D2DC2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GB"/>
        </w:rPr>
      </w:pPr>
      <w:r w:rsidRPr="002B2B64">
        <w:rPr>
          <w:rStyle w:val="cf01"/>
          <w:rFonts w:asciiTheme="minorHAnsi" w:hAnsiTheme="minorHAnsi" w:cstheme="minorHAnsi"/>
          <w:sz w:val="22"/>
          <w:szCs w:val="22"/>
          <w:lang w:val="en-GB"/>
        </w:rPr>
        <w:t>- Material costs such as printing handouts/flyer for promoting the event, workshop material</w:t>
      </w:r>
      <w:r w:rsidRPr="004D2DC2">
        <w:rPr>
          <w:rStyle w:val="cf01"/>
          <w:rFonts w:asciiTheme="minorHAnsi" w:hAnsiTheme="minorHAnsi" w:cstheme="minorHAnsi"/>
          <w:sz w:val="22"/>
          <w:szCs w:val="22"/>
          <w:lang w:val="en-GB"/>
        </w:rPr>
        <w:t xml:space="preserve"> (sensors</w:t>
      </w:r>
      <w:r>
        <w:rPr>
          <w:rStyle w:val="cf01"/>
          <w:rFonts w:asciiTheme="minorHAnsi" w:hAnsiTheme="minorHAnsi" w:cstheme="minorHAnsi"/>
          <w:sz w:val="22"/>
          <w:szCs w:val="22"/>
          <w:lang w:val="en-GB"/>
        </w:rPr>
        <w:t>, microcontrollers</w:t>
      </w:r>
      <w:r w:rsidR="0074135D">
        <w:rPr>
          <w:rStyle w:val="cf01"/>
          <w:rFonts w:asciiTheme="minorHAnsi" w:hAnsiTheme="minorHAnsi" w:cstheme="minorHAnsi"/>
          <w:sz w:val="22"/>
          <w:szCs w:val="22"/>
          <w:lang w:val="en-GB"/>
        </w:rPr>
        <w:t>, software</w:t>
      </w:r>
      <w:r>
        <w:rPr>
          <w:rStyle w:val="cf01"/>
          <w:rFonts w:asciiTheme="minorHAnsi" w:hAnsiTheme="minorHAnsi" w:cstheme="minorHAnsi"/>
          <w:sz w:val="22"/>
          <w:szCs w:val="22"/>
          <w:lang w:val="en-GB"/>
        </w:rPr>
        <w:t xml:space="preserve"> etc.)</w:t>
      </w:r>
    </w:p>
    <w:p w14:paraId="4315FACE" w14:textId="77777777" w:rsidR="00650002" w:rsidRDefault="00650002" w:rsidP="00650002">
      <w:pPr>
        <w:pStyle w:val="StandardWeb"/>
        <w:spacing w:before="0" w:beforeAutospacing="0" w:after="0" w:afterAutospacing="0"/>
        <w:rPr>
          <w:rStyle w:val="cf01"/>
          <w:rFonts w:asciiTheme="minorHAnsi" w:hAnsiTheme="minorHAnsi" w:cstheme="minorHAnsi"/>
          <w:sz w:val="22"/>
          <w:szCs w:val="22"/>
          <w:lang w:val="en-GB"/>
        </w:rPr>
      </w:pPr>
      <w:r w:rsidRPr="002B2B64">
        <w:rPr>
          <w:rStyle w:val="cf01"/>
          <w:rFonts w:asciiTheme="minorHAnsi" w:hAnsiTheme="minorHAnsi" w:cstheme="minorHAnsi"/>
          <w:sz w:val="22"/>
          <w:szCs w:val="22"/>
          <w:lang w:val="en-GB"/>
        </w:rPr>
        <w:t>- cost for coffee breaks (approx. 2 EUR per person)</w:t>
      </w:r>
    </w:p>
    <w:p w14:paraId="6562071A" w14:textId="098A2F2C" w:rsidR="002B2B64" w:rsidRPr="002B2B64" w:rsidRDefault="002B2B64" w:rsidP="00650002">
      <w:pPr>
        <w:pStyle w:val="StandardWeb"/>
        <w:spacing w:before="0" w:beforeAutospacing="0" w:after="0" w:afterAutospacing="0"/>
        <w:rPr>
          <w:rStyle w:val="cf01"/>
          <w:rFonts w:asciiTheme="minorHAnsi" w:hAnsiTheme="minorHAnsi" w:cstheme="minorHAnsi"/>
          <w:sz w:val="22"/>
          <w:szCs w:val="22"/>
          <w:lang w:val="en-GB"/>
        </w:rPr>
      </w:pPr>
      <w:r>
        <w:rPr>
          <w:rStyle w:val="cf01"/>
          <w:rFonts w:asciiTheme="minorHAnsi" w:hAnsiTheme="minorHAnsi" w:cstheme="minorHAnsi"/>
          <w:sz w:val="22"/>
          <w:szCs w:val="22"/>
          <w:lang w:val="en-GB"/>
        </w:rPr>
        <w:t>- rent for workshop room</w:t>
      </w:r>
    </w:p>
    <w:p w14:paraId="6CBA9CAE" w14:textId="77777777" w:rsidR="00650002" w:rsidRPr="002B2B64" w:rsidRDefault="00650002" w:rsidP="004D2DC2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GB"/>
        </w:rPr>
      </w:pPr>
    </w:p>
    <w:p w14:paraId="3D43808F" w14:textId="5BCC95F8" w:rsidR="00650002" w:rsidRDefault="00BF30F2" w:rsidP="004D2DC2">
      <w:pPr>
        <w:pStyle w:val="StandardWeb"/>
        <w:spacing w:before="0" w:beforeAutospacing="0" w:after="0" w:afterAutospacing="0"/>
        <w:rPr>
          <w:rStyle w:val="cf01"/>
          <w:rFonts w:asciiTheme="minorHAnsi" w:hAnsiTheme="minorHAnsi" w:cstheme="minorHAnsi"/>
          <w:sz w:val="22"/>
          <w:szCs w:val="22"/>
          <w:lang w:val="en-GB"/>
        </w:rPr>
      </w:pPr>
      <w:r w:rsidRPr="002B2B64">
        <w:rPr>
          <w:rStyle w:val="cf01"/>
          <w:rFonts w:asciiTheme="minorHAnsi" w:hAnsiTheme="minorHAnsi" w:cstheme="minorHAnsi"/>
          <w:sz w:val="22"/>
          <w:szCs w:val="22"/>
          <w:lang w:val="en-GB"/>
        </w:rPr>
        <w:t xml:space="preserve">You </w:t>
      </w:r>
      <w:r w:rsidRPr="00C37BA0">
        <w:rPr>
          <w:rStyle w:val="cf01"/>
          <w:rFonts w:asciiTheme="minorHAnsi" w:hAnsiTheme="minorHAnsi" w:cstheme="minorHAnsi"/>
          <w:b/>
          <w:bCs/>
          <w:sz w:val="22"/>
          <w:szCs w:val="22"/>
          <w:lang w:val="en-GB"/>
        </w:rPr>
        <w:t>cannot</w:t>
      </w:r>
      <w:r w:rsidRPr="002B2B64">
        <w:rPr>
          <w:rStyle w:val="cf01"/>
          <w:rFonts w:asciiTheme="minorHAnsi" w:hAnsiTheme="minorHAnsi" w:cstheme="minorHAnsi"/>
          <w:sz w:val="22"/>
          <w:szCs w:val="22"/>
          <w:lang w:val="en-GB"/>
        </w:rPr>
        <w:t xml:space="preserve"> apply for</w:t>
      </w:r>
      <w:r w:rsidR="00650002" w:rsidRPr="002B2B64">
        <w:rPr>
          <w:rStyle w:val="cf01"/>
          <w:rFonts w:asciiTheme="minorHAnsi" w:hAnsiTheme="minorHAnsi" w:cstheme="minorHAnsi"/>
          <w:sz w:val="22"/>
          <w:szCs w:val="22"/>
          <w:lang w:val="en-GB"/>
        </w:rPr>
        <w:t>:</w:t>
      </w:r>
    </w:p>
    <w:p w14:paraId="26EE1EC2" w14:textId="600A44A0" w:rsidR="00543737" w:rsidRPr="002B2B64" w:rsidRDefault="00543737" w:rsidP="004D2DC2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Style w:val="cf01"/>
          <w:rFonts w:asciiTheme="minorHAnsi" w:hAnsiTheme="minorHAnsi" w:cstheme="minorHAnsi"/>
          <w:sz w:val="22"/>
          <w:szCs w:val="22"/>
          <w:lang w:val="en-GB"/>
        </w:rPr>
        <w:t xml:space="preserve">- </w:t>
      </w:r>
      <w:r w:rsidR="00FF770E">
        <w:rPr>
          <w:rStyle w:val="cf01"/>
          <w:rFonts w:asciiTheme="minorHAnsi" w:hAnsiTheme="minorHAnsi" w:cstheme="minorHAnsi"/>
          <w:sz w:val="22"/>
          <w:szCs w:val="22"/>
          <w:lang w:val="en-GB"/>
        </w:rPr>
        <w:t>Trainer’s/presenter’s fees</w:t>
      </w:r>
    </w:p>
    <w:p w14:paraId="61A7D1FA" w14:textId="77777777" w:rsidR="00650002" w:rsidRPr="002B2B64" w:rsidRDefault="00650002" w:rsidP="004D2DC2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GB"/>
        </w:rPr>
      </w:pPr>
      <w:r w:rsidRPr="002B2B64">
        <w:rPr>
          <w:rStyle w:val="cf01"/>
          <w:rFonts w:asciiTheme="minorHAnsi" w:hAnsiTheme="minorHAnsi" w:cstheme="minorHAnsi"/>
          <w:sz w:val="22"/>
          <w:szCs w:val="22"/>
          <w:lang w:val="en-GB"/>
        </w:rPr>
        <w:t>- cost for taxi</w:t>
      </w:r>
    </w:p>
    <w:p w14:paraId="7E2F5076" w14:textId="4C755A5D" w:rsidR="00650002" w:rsidRPr="004D2DC2" w:rsidRDefault="00650002" w:rsidP="004D2DC2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GB"/>
        </w:rPr>
      </w:pPr>
      <w:r w:rsidRPr="002B2B64">
        <w:rPr>
          <w:rStyle w:val="cf01"/>
          <w:rFonts w:asciiTheme="minorHAnsi" w:hAnsiTheme="minorHAnsi" w:cstheme="minorHAnsi"/>
          <w:sz w:val="22"/>
          <w:szCs w:val="22"/>
          <w:lang w:val="en-GB"/>
        </w:rPr>
        <w:t xml:space="preserve">- </w:t>
      </w:r>
      <w:r w:rsidRPr="004D2DC2">
        <w:rPr>
          <w:rStyle w:val="cf01"/>
          <w:rFonts w:asciiTheme="minorHAnsi" w:hAnsiTheme="minorHAnsi" w:cstheme="minorHAnsi"/>
          <w:sz w:val="22"/>
          <w:szCs w:val="22"/>
          <w:lang w:val="en-GB"/>
        </w:rPr>
        <w:t xml:space="preserve">items </w:t>
      </w:r>
      <w:r w:rsidR="00BF30F2">
        <w:rPr>
          <w:rStyle w:val="cf01"/>
          <w:rFonts w:asciiTheme="minorHAnsi" w:hAnsiTheme="minorHAnsi" w:cstheme="minorHAnsi"/>
          <w:sz w:val="22"/>
          <w:szCs w:val="22"/>
          <w:lang w:val="en-GB"/>
        </w:rPr>
        <w:t xml:space="preserve">of </w:t>
      </w:r>
      <w:r w:rsidRPr="004D2DC2">
        <w:rPr>
          <w:rStyle w:val="cf01"/>
          <w:rFonts w:asciiTheme="minorHAnsi" w:hAnsiTheme="minorHAnsi" w:cstheme="minorHAnsi"/>
          <w:sz w:val="22"/>
          <w:szCs w:val="22"/>
          <w:lang w:val="en-GB"/>
        </w:rPr>
        <w:t>decoration and give-aways</w:t>
      </w:r>
    </w:p>
    <w:p w14:paraId="53943260" w14:textId="77777777" w:rsidR="00650002" w:rsidRDefault="00650002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0820E6C8" w14:textId="5A945BDA" w:rsidR="009647D7" w:rsidRDefault="00650002" w:rsidP="00202F9F">
      <w:pPr>
        <w:ind w:right="992"/>
        <w:rPr>
          <w:rFonts w:asciiTheme="minorHAnsi" w:hAnsiTheme="minorHAnsi" w:cstheme="minorHAnsi"/>
          <w:color w:val="auto"/>
          <w:sz w:val="22"/>
          <w:szCs w:val="22"/>
          <w:lang w:val="en-US"/>
        </w:rPr>
      </w:pPr>
      <w:r>
        <w:rPr>
          <w:rFonts w:ascii="Calibri" w:hAnsi="Calibri"/>
          <w:color w:val="auto"/>
          <w:sz w:val="22"/>
          <w:szCs w:val="22"/>
          <w:lang w:val="en-US"/>
        </w:rPr>
        <w:t>If you are not sure</w:t>
      </w:r>
      <w:r w:rsidR="004D2DC2">
        <w:rPr>
          <w:rFonts w:ascii="Calibri" w:hAnsi="Calibri"/>
          <w:color w:val="auto"/>
          <w:sz w:val="22"/>
          <w:szCs w:val="22"/>
          <w:lang w:val="en-US"/>
        </w:rPr>
        <w:t xml:space="preserve"> about the costs</w:t>
      </w:r>
      <w:r>
        <w:rPr>
          <w:rFonts w:ascii="Calibri" w:hAnsi="Calibri"/>
          <w:color w:val="auto"/>
          <w:sz w:val="22"/>
          <w:szCs w:val="22"/>
          <w:lang w:val="en-US"/>
        </w:rPr>
        <w:t>, please get in touch with us at</w:t>
      </w:r>
      <w:r w:rsidR="00FF770E">
        <w:rPr>
          <w:rFonts w:ascii="Calibri" w:hAnsi="Calibri"/>
          <w:color w:val="auto"/>
          <w:sz w:val="22"/>
          <w:szCs w:val="22"/>
          <w:lang w:val="en-US"/>
        </w:rPr>
        <w:t xml:space="preserve"> </w:t>
      </w:r>
      <w:r w:rsidR="00FF770E">
        <w:fldChar w:fldCharType="begin"/>
      </w:r>
      <w:r w:rsidR="00FF770E" w:rsidRPr="00756DD6">
        <w:rPr>
          <w:lang w:val="en-US"/>
          <w:rPrChange w:id="7" w:author="Daniela Neumann" w:date="2025-11-06T11:03:00Z" w16du:dateUtc="2025-11-06T10:03:00Z">
            <w:rPr/>
          </w:rPrChange>
        </w:rPr>
        <w:instrText>HYPERLINK "mailto:coding@science-on-stage.eu"</w:instrText>
      </w:r>
      <w:r w:rsidR="00FF770E">
        <w:fldChar w:fldCharType="separate"/>
      </w:r>
      <w:r w:rsidR="00FF770E" w:rsidRPr="00543737">
        <w:rPr>
          <w:rStyle w:val="Hyperlink"/>
          <w:rFonts w:asciiTheme="minorHAnsi" w:hAnsiTheme="minorHAnsi" w:cstheme="minorHAnsi"/>
          <w:sz w:val="22"/>
          <w:szCs w:val="22"/>
          <w:lang w:val="en-GB"/>
        </w:rPr>
        <w:t>coding@science-on-stage.eu</w:t>
      </w:r>
      <w:r w:rsidR="00FF770E">
        <w:fldChar w:fldCharType="end"/>
      </w:r>
      <w:r w:rsidR="00FF770E">
        <w:rPr>
          <w:rFonts w:asciiTheme="minorHAnsi" w:hAnsiTheme="minorHAnsi" w:cstheme="minorHAnsi"/>
          <w:color w:val="auto"/>
          <w:sz w:val="22"/>
          <w:szCs w:val="22"/>
          <w:lang w:val="en-US"/>
        </w:rPr>
        <w:t>.</w:t>
      </w:r>
    </w:p>
    <w:p w14:paraId="08948E32" w14:textId="77777777" w:rsidR="009647D7" w:rsidRDefault="009647D7">
      <w:pPr>
        <w:rPr>
          <w:rFonts w:asciiTheme="minorHAnsi" w:hAnsiTheme="minorHAnsi" w:cstheme="minorHAnsi"/>
          <w:color w:val="auto"/>
          <w:sz w:val="22"/>
          <w:szCs w:val="22"/>
          <w:lang w:val="en-US"/>
        </w:rPr>
      </w:pPr>
      <w:r>
        <w:rPr>
          <w:rFonts w:asciiTheme="minorHAnsi" w:hAnsiTheme="minorHAnsi" w:cstheme="minorHAnsi"/>
          <w:color w:val="auto"/>
          <w:sz w:val="22"/>
          <w:szCs w:val="22"/>
          <w:lang w:val="en-US"/>
        </w:rPr>
        <w:br w:type="page"/>
      </w:r>
    </w:p>
    <w:p w14:paraId="47A330CF" w14:textId="77777777" w:rsidR="00650002" w:rsidRDefault="00650002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2BF7B0DD" w14:textId="77777777" w:rsidR="002B2B64" w:rsidRDefault="002B2B64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8"/>
        <w:gridCol w:w="1756"/>
      </w:tblGrid>
      <w:tr w:rsidR="004C55B7" w:rsidRPr="004C55B7" w14:paraId="048BBCF5" w14:textId="77777777" w:rsidTr="00942C43">
        <w:tc>
          <w:tcPr>
            <w:tcW w:w="7958" w:type="dxa"/>
          </w:tcPr>
          <w:p w14:paraId="008CEE1D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</w:rPr>
              <w:t>Item</w:t>
            </w:r>
          </w:p>
        </w:tc>
        <w:tc>
          <w:tcPr>
            <w:tcW w:w="1756" w:type="dxa"/>
          </w:tcPr>
          <w:p w14:paraId="39978310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</w:rPr>
              <w:t>Price</w:t>
            </w:r>
          </w:p>
        </w:tc>
      </w:tr>
      <w:tr w:rsidR="004C55B7" w:rsidRPr="004C55B7" w14:paraId="6915B8A8" w14:textId="77777777" w:rsidTr="00942C43">
        <w:tc>
          <w:tcPr>
            <w:tcW w:w="7958" w:type="dxa"/>
          </w:tcPr>
          <w:p w14:paraId="7FDCAE29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756" w:type="dxa"/>
          </w:tcPr>
          <w:p w14:paraId="50124CB6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</w:tr>
      <w:tr w:rsidR="004C55B7" w:rsidRPr="004C55B7" w14:paraId="34428677" w14:textId="77777777" w:rsidTr="00942C43">
        <w:tc>
          <w:tcPr>
            <w:tcW w:w="7958" w:type="dxa"/>
          </w:tcPr>
          <w:p w14:paraId="0159FD5F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756" w:type="dxa"/>
          </w:tcPr>
          <w:p w14:paraId="7459CE0C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</w:tr>
      <w:tr w:rsidR="004C55B7" w:rsidRPr="004C55B7" w14:paraId="28BD1F8A" w14:textId="77777777" w:rsidTr="00942C43">
        <w:tc>
          <w:tcPr>
            <w:tcW w:w="7958" w:type="dxa"/>
          </w:tcPr>
          <w:p w14:paraId="772D5C04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756" w:type="dxa"/>
          </w:tcPr>
          <w:p w14:paraId="22300F06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</w:tr>
      <w:tr w:rsidR="004C55B7" w:rsidRPr="004C55B7" w14:paraId="6158AE0D" w14:textId="77777777" w:rsidTr="00942C43">
        <w:tc>
          <w:tcPr>
            <w:tcW w:w="7958" w:type="dxa"/>
          </w:tcPr>
          <w:p w14:paraId="7A6FBA1C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756" w:type="dxa"/>
          </w:tcPr>
          <w:p w14:paraId="2B43C13B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</w:p>
        </w:tc>
      </w:tr>
      <w:tr w:rsidR="004C55B7" w:rsidRPr="004C55B7" w14:paraId="5D45286E" w14:textId="77777777" w:rsidTr="00942C43">
        <w:tc>
          <w:tcPr>
            <w:tcW w:w="7958" w:type="dxa"/>
          </w:tcPr>
          <w:p w14:paraId="028C3E38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pPr>
            <w:r w:rsidRPr="004C55B7">
              <w:rPr>
                <w:rFonts w:ascii="Calibri" w:hAnsi="Calibri"/>
                <w:b/>
                <w:color w:val="auto"/>
                <w:sz w:val="22"/>
                <w:szCs w:val="22"/>
                <w:lang w:val="en-US"/>
              </w:rPr>
              <w:t>Total amount</w:t>
            </w:r>
          </w:p>
        </w:tc>
        <w:tc>
          <w:tcPr>
            <w:tcW w:w="1756" w:type="dxa"/>
          </w:tcPr>
          <w:p w14:paraId="593B9161" w14:textId="77777777" w:rsidR="004C55B7" w:rsidRPr="004C55B7" w:rsidRDefault="004C55B7" w:rsidP="004C55B7">
            <w:pPr>
              <w:ind w:right="992"/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pP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  <w:lang w:val="en-US"/>
              </w:rPr>
              <w:instrText xml:space="preserve"> FORMTEXT </w:instrText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fldChar w:fldCharType="separate"/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u w:val="double"/>
              </w:rPr>
              <w:t> </w:t>
            </w:r>
            <w:r w:rsidRPr="004C55B7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fldChar w:fldCharType="end"/>
            </w:r>
            <w:bookmarkEnd w:id="8"/>
          </w:p>
        </w:tc>
      </w:tr>
    </w:tbl>
    <w:p w14:paraId="03CA4C32" w14:textId="77777777" w:rsidR="004C55B7" w:rsidRPr="004C55B7" w:rsidRDefault="004C55B7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79E439C1" w14:textId="07316D5A" w:rsidR="001458A7" w:rsidRDefault="004D2DC2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4D2DC2">
        <w:rPr>
          <w:rFonts w:ascii="Calibri" w:hAnsi="Calibri"/>
          <w:color w:val="auto"/>
          <w:sz w:val="22"/>
          <w:szCs w:val="22"/>
          <w:lang w:val="en-US"/>
        </w:rPr>
        <w:t>I hereby confirm the accuracy of the information I have given above</w:t>
      </w:r>
      <w:r>
        <w:rPr>
          <w:rFonts w:ascii="Calibri" w:hAnsi="Calibri"/>
          <w:color w:val="auto"/>
          <w:sz w:val="22"/>
          <w:szCs w:val="22"/>
          <w:lang w:val="en-US"/>
        </w:rPr>
        <w:t>.</w:t>
      </w:r>
    </w:p>
    <w:p w14:paraId="46C4C723" w14:textId="77777777" w:rsidR="0079271C" w:rsidRDefault="0079271C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sdt>
      <w:sdtPr>
        <w:rPr>
          <w:rFonts w:ascii="Calibri" w:hAnsi="Calibri"/>
          <w:color w:val="auto"/>
          <w:sz w:val="22"/>
          <w:szCs w:val="22"/>
          <w:lang w:val="en-US"/>
        </w:rPr>
        <w:id w:val="295957742"/>
        <w:showingPlcHdr/>
        <w:picture/>
      </w:sdtPr>
      <w:sdtContent>
        <w:p w14:paraId="2B61EDF3" w14:textId="357FCE45" w:rsidR="004D2DC2" w:rsidRDefault="004D2DC2" w:rsidP="00202F9F">
          <w:pPr>
            <w:ind w:right="992"/>
            <w:rPr>
              <w:rFonts w:ascii="Calibri" w:hAnsi="Calibri"/>
              <w:color w:val="auto"/>
              <w:sz w:val="22"/>
              <w:szCs w:val="22"/>
              <w:lang w:val="en-US"/>
            </w:rPr>
          </w:pPr>
          <w:r>
            <w:rPr>
              <w:rFonts w:ascii="Calibri" w:hAnsi="Calibri"/>
              <w:noProof/>
              <w:color w:val="auto"/>
              <w:sz w:val="22"/>
              <w:szCs w:val="22"/>
              <w:lang w:val="en-US"/>
            </w:rPr>
            <w:drawing>
              <wp:inline distT="0" distB="0" distL="0" distR="0" wp14:anchorId="69289A25" wp14:editId="5C11E4B5">
                <wp:extent cx="1524000" cy="152400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76D536C" w14:textId="52E70582" w:rsidR="004D2DC2" w:rsidRDefault="004D2DC2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>
        <w:rPr>
          <w:rFonts w:ascii="Calibri" w:hAnsi="Calibri"/>
          <w:color w:val="auto"/>
          <w:sz w:val="22"/>
          <w:szCs w:val="22"/>
          <w:lang w:val="en-US"/>
        </w:rPr>
        <w:t>Signature (insert scanned image)</w:t>
      </w:r>
    </w:p>
    <w:p w14:paraId="61018805" w14:textId="77777777" w:rsidR="002B2B64" w:rsidRDefault="002B2B64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392BA766" w14:textId="1DCC351E" w:rsidR="002B2B64" w:rsidRDefault="002B2B64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95A7C">
        <w:rPr>
          <w:rFonts w:ascii="Calibri" w:hAnsi="Calibri"/>
          <w:color w:val="auto"/>
          <w:sz w:val="22"/>
          <w:szCs w:val="22"/>
          <w:lang w:val="en-GB"/>
        </w:rPr>
        <w:instrText xml:space="preserve"> FORMTEXT </w:instrText>
      </w:r>
      <w:r w:rsidRPr="00F95A7C">
        <w:rPr>
          <w:rFonts w:ascii="Calibri" w:hAnsi="Calibri"/>
          <w:color w:val="auto"/>
          <w:sz w:val="22"/>
          <w:szCs w:val="22"/>
          <w:lang w:val="en-GB"/>
        </w:rPr>
      </w:r>
      <w:r w:rsidRPr="00F95A7C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F95A7C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4166F4C6" w14:textId="47A80268" w:rsidR="001458A7" w:rsidRPr="00CD5650" w:rsidRDefault="002B2B64" w:rsidP="00202F9F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>
        <w:rPr>
          <w:rFonts w:ascii="Calibri" w:hAnsi="Calibri"/>
          <w:color w:val="auto"/>
          <w:sz w:val="22"/>
          <w:szCs w:val="22"/>
          <w:lang w:val="en-US"/>
        </w:rPr>
        <w:t>Location</w:t>
      </w:r>
      <w:r w:rsidR="001458A7">
        <w:rPr>
          <w:rFonts w:ascii="Calibri" w:hAnsi="Calibri"/>
          <w:color w:val="auto"/>
          <w:sz w:val="22"/>
          <w:szCs w:val="22"/>
          <w:lang w:val="en-US"/>
        </w:rPr>
        <w:t>, date</w:t>
      </w:r>
    </w:p>
    <w:sectPr w:rsidR="001458A7" w:rsidRPr="00CD5650" w:rsidSect="005332A7">
      <w:headerReference w:type="default" r:id="rId13"/>
      <w:footerReference w:type="default" r:id="rId14"/>
      <w:pgSz w:w="11906" w:h="16838"/>
      <w:pgMar w:top="-2410" w:right="991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70FC6" w14:textId="77777777" w:rsidR="00BE4A2B" w:rsidRDefault="00BE4A2B" w:rsidP="00240715">
      <w:r>
        <w:separator/>
      </w:r>
    </w:p>
  </w:endnote>
  <w:endnote w:type="continuationSeparator" w:id="0">
    <w:p w14:paraId="57C548E6" w14:textId="77777777" w:rsidR="00BE4A2B" w:rsidRDefault="00BE4A2B" w:rsidP="0024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C70F2" w14:textId="77777777" w:rsidR="00CE5B4E" w:rsidRDefault="00CE5B4E">
    <w:pPr>
      <w:pStyle w:val="Fuzeile"/>
    </w:pPr>
    <w:r>
      <w:ptab w:relativeTo="margin" w:alignment="right" w:leader="none"/>
    </w:r>
    <w:r w:rsidRPr="00CE5B4E">
      <w:rPr>
        <w:noProof/>
      </w:rPr>
      <w:t xml:space="preserve"> </w:t>
    </w:r>
    <w:r>
      <w:rPr>
        <w:noProof/>
      </w:rPr>
      <w:drawing>
        <wp:inline distT="0" distB="0" distL="0" distR="0" wp14:anchorId="7DDF1DCC" wp14:editId="73870894">
          <wp:extent cx="1775957" cy="849588"/>
          <wp:effectExtent l="0" t="0" r="0" b="0"/>
          <wp:docPr id="45121790" name="Picture 451217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oSt_GERMANY_RGB_BI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1970" cy="8572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999E0" w14:textId="77777777" w:rsidR="00BE4A2B" w:rsidRDefault="00BE4A2B" w:rsidP="00240715">
      <w:r>
        <w:separator/>
      </w:r>
    </w:p>
  </w:footnote>
  <w:footnote w:type="continuationSeparator" w:id="0">
    <w:p w14:paraId="247CA0EF" w14:textId="77777777" w:rsidR="00BE4A2B" w:rsidRDefault="00BE4A2B" w:rsidP="00240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4998F" w14:textId="0951D749" w:rsidR="00240715" w:rsidRDefault="00FD2B60">
    <w:pPr>
      <w:pStyle w:val="Kopfzeile"/>
    </w:pPr>
    <w:r>
      <w:rPr>
        <w:noProof/>
      </w:rPr>
      <w:pict w14:anchorId="1F380C4D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5" type="#_x0000_t202" style="position:absolute;margin-left:-19.6pt;margin-top:-4.75pt;width:390.75pt;height:67.55pt;z-index:251658241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" filled="f" stroked="f">
          <v:textbox style="mso-next-textbox:#Text Box 2">
            <w:txbxContent>
              <w:p w14:paraId="1A2EEFC6" w14:textId="60BF54F1" w:rsidR="00543737" w:rsidRDefault="00494119" w:rsidP="00FD2B60">
                <w:pPr>
                  <w:rPr>
                    <w:rFonts w:asciiTheme="minorHAnsi" w:eastAsiaTheme="minorHAnsi" w:hAnsiTheme="minorHAnsi" w:cstheme="minorHAnsi"/>
                    <w:b/>
                    <w:bCs/>
                    <w:color w:val="FFFFFF" w:themeColor="background1"/>
                    <w:sz w:val="48"/>
                    <w:szCs w:val="48"/>
                    <w:lang w:val="en-GB" w:eastAsia="en-US"/>
                  </w:rPr>
                </w:pPr>
                <w:r>
                  <w:rPr>
                    <w:rFonts w:asciiTheme="minorHAnsi" w:eastAsiaTheme="minorHAnsi" w:hAnsiTheme="minorHAnsi" w:cstheme="minorHAnsi"/>
                    <w:b/>
                    <w:bCs/>
                    <w:color w:val="FFFFFF" w:themeColor="background1"/>
                    <w:sz w:val="48"/>
                    <w:szCs w:val="48"/>
                    <w:lang w:val="en-GB" w:eastAsia="en-US"/>
                  </w:rPr>
                  <w:t>A</w:t>
                </w:r>
                <w:r w:rsidR="00202F9F">
                  <w:rPr>
                    <w:rFonts w:asciiTheme="minorHAnsi" w:eastAsiaTheme="minorHAnsi" w:hAnsiTheme="minorHAnsi" w:cstheme="minorHAnsi"/>
                    <w:b/>
                    <w:bCs/>
                    <w:color w:val="FFFFFF" w:themeColor="background1"/>
                    <w:sz w:val="48"/>
                    <w:szCs w:val="48"/>
                    <w:lang w:val="en-GB" w:eastAsia="en-US"/>
                  </w:rPr>
                  <w:t>pplication</w:t>
                </w:r>
                <w:r w:rsidR="00543737">
                  <w:rPr>
                    <w:rFonts w:asciiTheme="minorHAnsi" w:eastAsiaTheme="minorHAnsi" w:hAnsiTheme="minorHAnsi" w:cstheme="minorHAnsi"/>
                    <w:b/>
                    <w:bCs/>
                    <w:color w:val="FFFFFF" w:themeColor="background1"/>
                    <w:sz w:val="48"/>
                    <w:szCs w:val="48"/>
                    <w:lang w:val="en-GB" w:eastAsia="en-US"/>
                  </w:rPr>
                  <w:t>:</w:t>
                </w:r>
              </w:p>
              <w:p w14:paraId="4BB101C7" w14:textId="4AAF5AD4" w:rsidR="00202F9F" w:rsidRPr="004D4AE9" w:rsidRDefault="008E4CE3" w:rsidP="00FD2B60">
                <w:pPr>
                  <w:rPr>
                    <w:rFonts w:cstheme="minorHAnsi"/>
                    <w:b/>
                    <w:bCs/>
                    <w:color w:val="FFFFFF" w:themeColor="background1"/>
                    <w:sz w:val="36"/>
                    <w:szCs w:val="36"/>
                    <w:lang w:val="en-GB"/>
                  </w:rPr>
                </w:pPr>
                <w:r>
                  <w:rPr>
                    <w:rFonts w:asciiTheme="minorHAnsi" w:eastAsiaTheme="minorHAnsi" w:hAnsiTheme="minorHAnsi" w:cstheme="minorHAnsi"/>
                    <w:b/>
                    <w:bCs/>
                    <w:color w:val="FFFFFF" w:themeColor="background1"/>
                    <w:sz w:val="48"/>
                    <w:szCs w:val="48"/>
                    <w:lang w:val="en-GB" w:eastAsia="en-US"/>
                  </w:rPr>
                  <w:t>AI Literacy</w:t>
                </w:r>
                <w:r w:rsidR="00494119">
                  <w:rPr>
                    <w:rFonts w:asciiTheme="minorHAnsi" w:eastAsiaTheme="minorHAnsi" w:hAnsiTheme="minorHAnsi" w:cstheme="minorHAnsi"/>
                    <w:b/>
                    <w:bCs/>
                    <w:color w:val="FFFFFF" w:themeColor="background1"/>
                    <w:sz w:val="48"/>
                    <w:szCs w:val="48"/>
                    <w:lang w:val="en-GB" w:eastAsia="en-US"/>
                  </w:rPr>
                  <w:t xml:space="preserve"> Grant</w:t>
                </w:r>
              </w:p>
            </w:txbxContent>
          </v:textbox>
        </v:shape>
      </w:pict>
    </w:r>
    <w:r w:rsidR="00202F9F">
      <w:rPr>
        <w:b/>
        <w:noProof/>
        <w:color w:val="FFFFFF" w:themeColor="background1"/>
        <w:spacing w:val="40"/>
        <w:sz w:val="52"/>
        <w:szCs w:val="52"/>
      </w:rPr>
      <w:drawing>
        <wp:anchor distT="0" distB="0" distL="114300" distR="114300" simplePos="0" relativeHeight="251658240" behindDoc="1" locked="1" layoutInCell="1" allowOverlap="1" wp14:anchorId="6D03A410" wp14:editId="3FB9D8D2">
          <wp:simplePos x="0" y="0"/>
          <wp:positionH relativeFrom="page">
            <wp:posOffset>-38100</wp:posOffset>
          </wp:positionH>
          <wp:positionV relativeFrom="page">
            <wp:posOffset>0</wp:posOffset>
          </wp:positionV>
          <wp:extent cx="7667625" cy="10850245"/>
          <wp:effectExtent l="0" t="0" r="3175" b="0"/>
          <wp:wrapNone/>
          <wp:docPr id="166424695" name="Picture 1664246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625" cy="1085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0C6E68"/>
    <w:multiLevelType w:val="hybridMultilevel"/>
    <w:tmpl w:val="C36EE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64552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Nadine Püschel">
    <w15:presenceInfo w15:providerId="AD" w15:userId="S::n.pueschel@science-on-stage.de::2d8c175d-efe8-469f-8392-e4245aba001a"/>
  </w15:person>
  <w15:person w15:author="Daniela Neumann">
    <w15:presenceInfo w15:providerId="AD" w15:userId="S::d.neumann@science-on-stage.de::5da8adac-f2b4-4e6c-b285-55d6231f32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ocumentProtection w:edit="forms" w:enforcement="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79B5"/>
    <w:rsid w:val="00000713"/>
    <w:rsid w:val="000127B0"/>
    <w:rsid w:val="0003071D"/>
    <w:rsid w:val="000479B5"/>
    <w:rsid w:val="000A671B"/>
    <w:rsid w:val="001307B8"/>
    <w:rsid w:val="001414D3"/>
    <w:rsid w:val="001458A7"/>
    <w:rsid w:val="00153952"/>
    <w:rsid w:val="00155493"/>
    <w:rsid w:val="001B3CDC"/>
    <w:rsid w:val="00202F9F"/>
    <w:rsid w:val="00240715"/>
    <w:rsid w:val="00254D92"/>
    <w:rsid w:val="002601CD"/>
    <w:rsid w:val="00280352"/>
    <w:rsid w:val="002B2B64"/>
    <w:rsid w:val="002B2CB4"/>
    <w:rsid w:val="002B32C7"/>
    <w:rsid w:val="002D161A"/>
    <w:rsid w:val="002D239E"/>
    <w:rsid w:val="002D755D"/>
    <w:rsid w:val="00316BF7"/>
    <w:rsid w:val="003675A9"/>
    <w:rsid w:val="00370062"/>
    <w:rsid w:val="0044797E"/>
    <w:rsid w:val="0045652E"/>
    <w:rsid w:val="00464E98"/>
    <w:rsid w:val="0049009F"/>
    <w:rsid w:val="00494119"/>
    <w:rsid w:val="004C2E90"/>
    <w:rsid w:val="004C55B7"/>
    <w:rsid w:val="004D2DC2"/>
    <w:rsid w:val="005332A7"/>
    <w:rsid w:val="00543737"/>
    <w:rsid w:val="00547E90"/>
    <w:rsid w:val="005B24F8"/>
    <w:rsid w:val="005B33CA"/>
    <w:rsid w:val="005B439F"/>
    <w:rsid w:val="005E1D3C"/>
    <w:rsid w:val="00650002"/>
    <w:rsid w:val="006E1C24"/>
    <w:rsid w:val="006E1D13"/>
    <w:rsid w:val="00727A51"/>
    <w:rsid w:val="0074135D"/>
    <w:rsid w:val="00756DD6"/>
    <w:rsid w:val="00775029"/>
    <w:rsid w:val="00776959"/>
    <w:rsid w:val="0079271C"/>
    <w:rsid w:val="00816522"/>
    <w:rsid w:val="00816EDE"/>
    <w:rsid w:val="008B4F8E"/>
    <w:rsid w:val="008D45BF"/>
    <w:rsid w:val="008E4CE3"/>
    <w:rsid w:val="009165AB"/>
    <w:rsid w:val="00927809"/>
    <w:rsid w:val="0093354F"/>
    <w:rsid w:val="00935AC6"/>
    <w:rsid w:val="00942C43"/>
    <w:rsid w:val="009647D7"/>
    <w:rsid w:val="00966FA5"/>
    <w:rsid w:val="00992C65"/>
    <w:rsid w:val="009C4140"/>
    <w:rsid w:val="009F3A4F"/>
    <w:rsid w:val="00A256CD"/>
    <w:rsid w:val="00A33507"/>
    <w:rsid w:val="00A7071F"/>
    <w:rsid w:val="00A77B26"/>
    <w:rsid w:val="00AB6EF4"/>
    <w:rsid w:val="00AD7739"/>
    <w:rsid w:val="00AF31B1"/>
    <w:rsid w:val="00B2551E"/>
    <w:rsid w:val="00BE0A3E"/>
    <w:rsid w:val="00BE4A2B"/>
    <w:rsid w:val="00BF30F2"/>
    <w:rsid w:val="00C37BA0"/>
    <w:rsid w:val="00C445A6"/>
    <w:rsid w:val="00C919CF"/>
    <w:rsid w:val="00CB17F9"/>
    <w:rsid w:val="00CC4F7E"/>
    <w:rsid w:val="00CD5650"/>
    <w:rsid w:val="00CE5B4E"/>
    <w:rsid w:val="00D0122D"/>
    <w:rsid w:val="00D27748"/>
    <w:rsid w:val="00D355DA"/>
    <w:rsid w:val="00DC48A9"/>
    <w:rsid w:val="00DE4A5F"/>
    <w:rsid w:val="00DE6898"/>
    <w:rsid w:val="00E07C25"/>
    <w:rsid w:val="00ED18C9"/>
    <w:rsid w:val="00ED35A6"/>
    <w:rsid w:val="00F02C53"/>
    <w:rsid w:val="00F1358A"/>
    <w:rsid w:val="00F322A7"/>
    <w:rsid w:val="00F37FB8"/>
    <w:rsid w:val="00F679B2"/>
    <w:rsid w:val="00F923EB"/>
    <w:rsid w:val="00F92E99"/>
    <w:rsid w:val="00F95A7C"/>
    <w:rsid w:val="00FA1029"/>
    <w:rsid w:val="00FB2072"/>
    <w:rsid w:val="00FD2B60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285F8"/>
  <w15:chartTrackingRefBased/>
  <w15:docId w15:val="{311B5198-CE54-4AAF-A19F-E0E5825B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0715"/>
    <w:rPr>
      <w:rFonts w:ascii="Times" w:eastAsia="Times" w:hAnsi="Times"/>
      <w:color w:val="00172E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4071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40715"/>
    <w:rPr>
      <w:rFonts w:ascii="Times New Roman" w:hAnsi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4071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40715"/>
    <w:rPr>
      <w:rFonts w:ascii="Times New Roman" w:hAnsi="Times New Roman"/>
      <w:sz w:val="24"/>
      <w:szCs w:val="24"/>
    </w:rPr>
  </w:style>
  <w:style w:type="paragraph" w:styleId="Titel">
    <w:name w:val="Title"/>
    <w:basedOn w:val="Standard"/>
    <w:next w:val="Standard"/>
    <w:link w:val="TitelZchn"/>
    <w:qFormat/>
    <w:rsid w:val="00240715"/>
    <w:pPr>
      <w:pBdr>
        <w:bottom w:val="single" w:sz="4" w:space="1" w:color="auto"/>
      </w:pBdr>
      <w:contextualSpacing/>
    </w:pPr>
    <w:rPr>
      <w:rFonts w:ascii="Cambria" w:eastAsia="Times New Roman" w:hAnsi="Cambria"/>
      <w:color w:val="000000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240715"/>
    <w:rPr>
      <w:rFonts w:ascii="Cambria" w:eastAsia="Times New Roman" w:hAnsi="Cambria"/>
      <w:color w:val="000000"/>
      <w:spacing w:val="5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816ED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02F9F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458A7"/>
    <w:rPr>
      <w:rFonts w:ascii="Times" w:eastAsia="Times" w:hAnsi="Times"/>
      <w:color w:val="00172E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58A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458A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458A7"/>
    <w:rPr>
      <w:rFonts w:ascii="Times" w:eastAsia="Times" w:hAnsi="Times"/>
      <w:color w:val="00172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58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458A7"/>
    <w:rPr>
      <w:rFonts w:ascii="Times" w:eastAsia="Times" w:hAnsi="Times"/>
      <w:b/>
      <w:bCs/>
      <w:color w:val="00172E"/>
    </w:rPr>
  </w:style>
  <w:style w:type="paragraph" w:styleId="StandardWeb">
    <w:name w:val="Normal (Web)"/>
    <w:basedOn w:val="Standard"/>
    <w:uiPriority w:val="99"/>
    <w:semiHidden/>
    <w:unhideWhenUsed/>
    <w:rsid w:val="00650002"/>
    <w:pPr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character" w:customStyle="1" w:styleId="cf01">
    <w:name w:val="cf01"/>
    <w:basedOn w:val="Absatz-Standardschriftart"/>
    <w:rsid w:val="00650002"/>
    <w:rPr>
      <w:rFonts w:ascii="Segoe UI" w:hAnsi="Segoe UI" w:cs="Segoe UI" w:hint="default"/>
      <w:sz w:val="18"/>
      <w:szCs w:val="18"/>
    </w:rPr>
  </w:style>
  <w:style w:type="paragraph" w:styleId="Listenabsatz">
    <w:name w:val="List Paragraph"/>
    <w:basedOn w:val="Standard"/>
    <w:uiPriority w:val="34"/>
    <w:qFormat/>
    <w:rsid w:val="005B2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ding@science-on-stage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bdec8a-3f2a-4143-907b-f144d9fa917e">
      <Terms xmlns="http://schemas.microsoft.com/office/infopath/2007/PartnerControls"/>
    </lcf76f155ced4ddcb4097134ff3c332f>
    <TaxCatchAll xmlns="7860be0e-ffc9-42e6-9b10-708e6caced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44D75695184FAADF36D81CC895CA" ma:contentTypeVersion="14" ma:contentTypeDescription="Create a new document." ma:contentTypeScope="" ma:versionID="4e0679a7b946909bddb405b9d9c58b34">
  <xsd:schema xmlns:xsd="http://www.w3.org/2001/XMLSchema" xmlns:xs="http://www.w3.org/2001/XMLSchema" xmlns:p="http://schemas.microsoft.com/office/2006/metadata/properties" xmlns:ns2="bebdec8a-3f2a-4143-907b-f144d9fa917e" xmlns:ns3="7860be0e-ffc9-42e6-9b10-708e6cacedf8" targetNamespace="http://schemas.microsoft.com/office/2006/metadata/properties" ma:root="true" ma:fieldsID="de74ea79a686af7959bee112dff68234" ns2:_="" ns3:_="">
    <xsd:import namespace="bebdec8a-3f2a-4143-907b-f144d9fa917e"/>
    <xsd:import namespace="7860be0e-ffc9-42e6-9b10-708e6caced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dec8a-3f2a-4143-907b-f144d9fa91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a44ae6d-6acd-4b28-bed4-535d085155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0be0e-ffc9-42e6-9b10-708e6caced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e0e8b7e-b775-46ac-adea-368f68487cbe}" ma:internalName="TaxCatchAll" ma:showField="CatchAllData" ma:web="7860be0e-ffc9-42e6-9b10-708e6caced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45E90A-3126-4EA6-9E34-D9767E107E0C}">
  <ds:schemaRefs>
    <ds:schemaRef ds:uri="http://schemas.microsoft.com/office/2006/metadata/properties"/>
    <ds:schemaRef ds:uri="http://schemas.microsoft.com/office/infopath/2007/PartnerControls"/>
    <ds:schemaRef ds:uri="bebdec8a-3f2a-4143-907b-f144d9fa917e"/>
    <ds:schemaRef ds:uri="7860be0e-ffc9-42e6-9b10-708e6cacedf8"/>
  </ds:schemaRefs>
</ds:datastoreItem>
</file>

<file path=customXml/itemProps2.xml><?xml version="1.0" encoding="utf-8"?>
<ds:datastoreItem xmlns:ds="http://schemas.openxmlformats.org/officeDocument/2006/customXml" ds:itemID="{DA53B61D-9EC5-4009-BFD0-DDEFA45FA1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1EDBC8-F565-44AE-BA73-14976F903B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1A71CD-ADC9-425D-8C31-5652A7376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bdec8a-3f2a-4143-907b-f144d9fa917e"/>
    <ds:schemaRef ds:uri="7860be0e-ffc9-42e6-9b10-708e6caced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3307</Characters>
  <Application>Microsoft Office Word</Application>
  <DocSecurity>4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3824</CharactersWithSpaces>
  <SharedDoc>false</SharedDoc>
  <HLinks>
    <vt:vector size="12" baseType="variant">
      <vt:variant>
        <vt:i4>8323141</vt:i4>
      </vt:variant>
      <vt:variant>
        <vt:i4>51</vt:i4>
      </vt:variant>
      <vt:variant>
        <vt:i4>0</vt:i4>
      </vt:variant>
      <vt:variant>
        <vt:i4>5</vt:i4>
      </vt:variant>
      <vt:variant>
        <vt:lpwstr>mailto:coding@science-on-stage.eu</vt:lpwstr>
      </vt:variant>
      <vt:variant>
        <vt:lpwstr/>
      </vt:variant>
      <vt:variant>
        <vt:i4>8323141</vt:i4>
      </vt:variant>
      <vt:variant>
        <vt:i4>0</vt:i4>
      </vt:variant>
      <vt:variant>
        <vt:i4>0</vt:i4>
      </vt:variant>
      <vt:variant>
        <vt:i4>5</vt:i4>
      </vt:variant>
      <vt:variant>
        <vt:lpwstr>mailto:coding@science-on-stage.eu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Daniela Neumann</cp:lastModifiedBy>
  <cp:revision>35</cp:revision>
  <dcterms:created xsi:type="dcterms:W3CDTF">2024-02-29T10:44:00Z</dcterms:created>
  <dcterms:modified xsi:type="dcterms:W3CDTF">2025-11-06T11:18:00Z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0x010100891C44D75695184FAADF36D81CC895CA</vt:lpwstr>
  </property>
  <property fmtid="{D5CDD505-2E9C-101B-9397-08002B2CF9AE}" pid="3" name="Order">
    <vt:r8>405200</vt:r8>
  </property>
  <property fmtid="{D5CDD505-2E9C-101B-9397-08002B2CF9AE}" pid="4" name="MediaServiceImageTags">
    <vt:lpwstr/>
  </property>
</Properties>
</file>